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15784C" w14:textId="77777777" w:rsidR="009C0114" w:rsidRPr="00F86D6B" w:rsidRDefault="009C0114">
      <w:pPr>
        <w:pStyle w:val="Heading4"/>
        <w:spacing w:before="0" w:after="0" w:line="276" w:lineRule="auto"/>
        <w:jc w:val="both"/>
        <w:rPr>
          <w:sz w:val="22"/>
          <w:szCs w:val="22"/>
          <w:lang w:val="bg-BG"/>
          <w:rPrChange w:id="0" w:author="RSR" w:date="2025-08-13T10:31:00Z">
            <w:rPr/>
          </w:rPrChange>
        </w:rPr>
        <w:pPrChange w:id="1" w:author="RSR" w:date="2025-08-13T10:31:00Z">
          <w:pPr>
            <w:pStyle w:val="Heading4"/>
          </w:pPr>
        </w:pPrChange>
      </w:pPr>
      <w:bookmarkStart w:id="2" w:name="_Toc256001507"/>
      <w:bookmarkStart w:id="3" w:name="_GoBack"/>
      <w:bookmarkEnd w:id="3"/>
      <w:r w:rsidRPr="00F86D6B">
        <w:rPr>
          <w:sz w:val="22"/>
          <w:szCs w:val="22"/>
          <w:lang w:val="bg-BG"/>
          <w:rPrChange w:id="4" w:author="RSR" w:date="2025-08-13T10:31:00Z">
            <w:rPr>
              <w:noProof/>
            </w:rPr>
          </w:rPrChange>
        </w:rPr>
        <w:t>II.Г.1 - Инвестиции в земеделските стопанства</w:t>
      </w:r>
      <w:bookmarkEnd w:id="2"/>
      <w:r w:rsidRPr="00F86D6B">
        <w:rPr>
          <w:sz w:val="22"/>
          <w:szCs w:val="22"/>
          <w:lang w:val="bg-BG"/>
          <w:rPrChange w:id="5" w:author="RSR" w:date="2025-08-13T10:31:00Z">
            <w:rPr>
              <w:noProof/>
            </w:rPr>
          </w:rPrChange>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Change w:id="6">
          <w:tblGrid>
            <w:gridCol w:w="5120"/>
            <w:gridCol w:w="5120"/>
          </w:tblGrid>
        </w:tblGridChange>
      </w:tblGrid>
      <w:tr w:rsidR="009C0114" w:rsidRPr="00F86D6B" w14:paraId="0D87A5FC" w14:textId="77777777" w:rsidTr="00692C5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AB4DD2A" w14:textId="77777777" w:rsidR="009C0114" w:rsidRPr="00F86D6B" w:rsidRDefault="009C0114">
            <w:pPr>
              <w:spacing w:after="0" w:line="276" w:lineRule="auto"/>
              <w:jc w:val="both"/>
              <w:rPr>
                <w:rFonts w:ascii="Times New Roman" w:hAnsi="Times New Roman" w:cs="Times New Roman"/>
                <w:color w:val="000000"/>
                <w:rPrChange w:id="7" w:author="RSR" w:date="2025-08-13T10:31:00Z">
                  <w:rPr>
                    <w:color w:val="000000"/>
                    <w:sz w:val="20"/>
                  </w:rPr>
                </w:rPrChange>
              </w:rPr>
              <w:pPrChange w:id="8" w:author="RSR" w:date="2025-08-13T10:31:00Z">
                <w:pPr/>
              </w:pPrChange>
            </w:pPr>
            <w:r w:rsidRPr="00F86D6B">
              <w:rPr>
                <w:rFonts w:ascii="Times New Roman" w:eastAsia="Times New Roman" w:hAnsi="Times New Roman" w:cs="Times New Roman"/>
                <w:color w:val="000000"/>
                <w:rPrChange w:id="9" w:author="RSR" w:date="2025-08-13T10:31:00Z">
                  <w:rPr>
                    <w:rFonts w:ascii="Times New Roman" w:eastAsia="Times New Roman" w:hAnsi="Times New Roman" w:cs="Times New Roman"/>
                    <w:noProof/>
                    <w:color w:val="000000"/>
                    <w:sz w:val="20"/>
                  </w:rPr>
                </w:rPrChange>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7958122" w14:textId="77777777" w:rsidR="009C0114" w:rsidRPr="00F86D6B" w:rsidRDefault="009C0114">
            <w:pPr>
              <w:spacing w:after="0" w:line="276" w:lineRule="auto"/>
              <w:jc w:val="both"/>
              <w:rPr>
                <w:rFonts w:ascii="Times New Roman" w:hAnsi="Times New Roman" w:cs="Times New Roman"/>
                <w:color w:val="000000"/>
                <w:rPrChange w:id="10" w:author="RSR" w:date="2025-08-13T10:31:00Z">
                  <w:rPr>
                    <w:color w:val="000000"/>
                    <w:sz w:val="20"/>
                  </w:rPr>
                </w:rPrChange>
              </w:rPr>
              <w:pPrChange w:id="11" w:author="RSR" w:date="2025-08-13T10:31:00Z">
                <w:pPr/>
              </w:pPrChange>
            </w:pPr>
            <w:r w:rsidRPr="00F86D6B">
              <w:rPr>
                <w:rFonts w:ascii="Times New Roman" w:eastAsia="Times New Roman" w:hAnsi="Times New Roman" w:cs="Times New Roman"/>
                <w:color w:val="000000"/>
                <w:rPrChange w:id="12" w:author="RSR" w:date="2025-08-13T10:31:00Z">
                  <w:rPr>
                    <w:rFonts w:ascii="Times New Roman" w:eastAsia="Times New Roman" w:hAnsi="Times New Roman" w:cs="Times New Roman"/>
                    <w:noProof/>
                    <w:color w:val="000000"/>
                    <w:sz w:val="20"/>
                  </w:rPr>
                </w:rPrChange>
              </w:rPr>
              <w:t>II.Г.1</w:t>
            </w:r>
          </w:p>
        </w:tc>
      </w:tr>
      <w:tr w:rsidR="009C0114" w:rsidRPr="00F86D6B" w14:paraId="2F214009" w14:textId="77777777" w:rsidTr="00692C5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7F7639B" w14:textId="77777777" w:rsidR="009C0114" w:rsidRPr="00F86D6B" w:rsidRDefault="009C0114">
            <w:pPr>
              <w:spacing w:after="0" w:line="276" w:lineRule="auto"/>
              <w:jc w:val="both"/>
              <w:rPr>
                <w:rFonts w:ascii="Times New Roman" w:hAnsi="Times New Roman" w:cs="Times New Roman"/>
                <w:color w:val="000000"/>
                <w:rPrChange w:id="13" w:author="RSR" w:date="2025-08-13T10:31:00Z">
                  <w:rPr>
                    <w:color w:val="000000"/>
                    <w:sz w:val="20"/>
                  </w:rPr>
                </w:rPrChange>
              </w:rPr>
              <w:pPrChange w:id="14" w:author="RSR" w:date="2025-08-13T10:31:00Z">
                <w:pPr/>
              </w:pPrChange>
            </w:pPr>
            <w:r w:rsidRPr="00F86D6B">
              <w:rPr>
                <w:rFonts w:ascii="Times New Roman" w:eastAsia="Times New Roman" w:hAnsi="Times New Roman" w:cs="Times New Roman"/>
                <w:color w:val="000000"/>
                <w:rPrChange w:id="15" w:author="RSR" w:date="2025-08-13T10:31:00Z">
                  <w:rPr>
                    <w:rFonts w:ascii="Times New Roman" w:eastAsia="Times New Roman" w:hAnsi="Times New Roman" w:cs="Times New Roman"/>
                    <w:noProof/>
                    <w:color w:val="000000"/>
                    <w:sz w:val="20"/>
                  </w:rPr>
                </w:rPrChange>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8B4E77B" w14:textId="77777777" w:rsidR="009C0114" w:rsidRPr="00F86D6B" w:rsidRDefault="009C0114">
            <w:pPr>
              <w:spacing w:after="0" w:line="276" w:lineRule="auto"/>
              <w:jc w:val="both"/>
              <w:rPr>
                <w:rFonts w:ascii="Times New Roman" w:hAnsi="Times New Roman" w:cs="Times New Roman"/>
                <w:color w:val="000000"/>
                <w:rPrChange w:id="16" w:author="RSR" w:date="2025-08-13T10:31:00Z">
                  <w:rPr>
                    <w:color w:val="000000"/>
                    <w:sz w:val="20"/>
                  </w:rPr>
                </w:rPrChange>
              </w:rPr>
              <w:pPrChange w:id="17" w:author="RSR" w:date="2025-08-13T10:31:00Z">
                <w:pPr/>
              </w:pPrChange>
            </w:pPr>
            <w:r w:rsidRPr="00F86D6B">
              <w:rPr>
                <w:rFonts w:ascii="Times New Roman" w:eastAsia="Times New Roman" w:hAnsi="Times New Roman" w:cs="Times New Roman"/>
                <w:color w:val="000000"/>
                <w:rPrChange w:id="18" w:author="RSR" w:date="2025-08-13T10:31:00Z">
                  <w:rPr>
                    <w:rFonts w:ascii="Times New Roman" w:eastAsia="Times New Roman" w:hAnsi="Times New Roman" w:cs="Times New Roman"/>
                    <w:noProof/>
                    <w:color w:val="000000"/>
                    <w:sz w:val="20"/>
                  </w:rPr>
                </w:rPrChange>
              </w:rPr>
              <w:t xml:space="preserve">Инвестиции в земеделските стопанства </w:t>
            </w:r>
          </w:p>
        </w:tc>
      </w:tr>
      <w:tr w:rsidR="009C0114" w:rsidRPr="00F86D6B" w14:paraId="184E3F15" w14:textId="77777777" w:rsidTr="00692C5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9A277C1" w14:textId="77777777" w:rsidR="009C0114" w:rsidRPr="00F86D6B" w:rsidRDefault="009C0114">
            <w:pPr>
              <w:spacing w:after="0" w:line="276" w:lineRule="auto"/>
              <w:jc w:val="both"/>
              <w:rPr>
                <w:rFonts w:ascii="Times New Roman" w:hAnsi="Times New Roman" w:cs="Times New Roman"/>
                <w:color w:val="000000"/>
                <w:rPrChange w:id="19" w:author="RSR" w:date="2025-08-13T10:31:00Z">
                  <w:rPr>
                    <w:color w:val="000000"/>
                    <w:sz w:val="20"/>
                  </w:rPr>
                </w:rPrChange>
              </w:rPr>
              <w:pPrChange w:id="20" w:author="RSR" w:date="2025-08-13T10:31:00Z">
                <w:pPr/>
              </w:pPrChange>
            </w:pPr>
            <w:r w:rsidRPr="00F86D6B">
              <w:rPr>
                <w:rFonts w:ascii="Times New Roman" w:eastAsia="Times New Roman" w:hAnsi="Times New Roman" w:cs="Times New Roman"/>
                <w:color w:val="000000"/>
                <w:rPrChange w:id="21" w:author="RSR" w:date="2025-08-13T10:31:00Z">
                  <w:rPr>
                    <w:rFonts w:ascii="Times New Roman" w:eastAsia="Times New Roman" w:hAnsi="Times New Roman" w:cs="Times New Roman"/>
                    <w:noProof/>
                    <w:color w:val="000000"/>
                    <w:sz w:val="20"/>
                  </w:rPr>
                </w:rPrChange>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8D902D3" w14:textId="77777777" w:rsidR="009C0114" w:rsidRPr="00F86D6B" w:rsidRDefault="009C0114">
            <w:pPr>
              <w:spacing w:after="0" w:line="276" w:lineRule="auto"/>
              <w:jc w:val="both"/>
              <w:rPr>
                <w:rFonts w:ascii="Times New Roman" w:hAnsi="Times New Roman" w:cs="Times New Roman"/>
                <w:color w:val="000000"/>
                <w:rPrChange w:id="22" w:author="RSR" w:date="2025-08-13T10:31:00Z">
                  <w:rPr>
                    <w:color w:val="000000"/>
                    <w:sz w:val="20"/>
                  </w:rPr>
                </w:rPrChange>
              </w:rPr>
              <w:pPrChange w:id="23" w:author="RSR" w:date="2025-08-13T10:31:00Z">
                <w:pPr/>
              </w:pPrChange>
            </w:pPr>
            <w:r w:rsidRPr="00F86D6B">
              <w:rPr>
                <w:rFonts w:ascii="Times New Roman" w:eastAsia="Times New Roman" w:hAnsi="Times New Roman" w:cs="Times New Roman"/>
                <w:color w:val="000000"/>
                <w:rPrChange w:id="24" w:author="RSR" w:date="2025-08-13T10:31:00Z">
                  <w:rPr>
                    <w:rFonts w:ascii="Times New Roman" w:eastAsia="Times New Roman" w:hAnsi="Times New Roman" w:cs="Times New Roman"/>
                    <w:noProof/>
                    <w:color w:val="000000"/>
                    <w:sz w:val="20"/>
                  </w:rPr>
                </w:rPrChange>
              </w:rPr>
              <w:t>INVEST(73-74) - Инвестиции, включително инвестиции за напояване</w:t>
            </w:r>
          </w:p>
        </w:tc>
      </w:tr>
      <w:tr w:rsidR="009C0114" w:rsidRPr="00F86D6B" w14:paraId="17154A21" w14:textId="77777777" w:rsidTr="00692C5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CD6C7B9" w14:textId="77777777" w:rsidR="009C0114" w:rsidRPr="00F86D6B" w:rsidRDefault="009C0114">
            <w:pPr>
              <w:spacing w:after="0" w:line="276" w:lineRule="auto"/>
              <w:jc w:val="both"/>
              <w:rPr>
                <w:rFonts w:ascii="Times New Roman" w:hAnsi="Times New Roman" w:cs="Times New Roman"/>
                <w:color w:val="000000"/>
                <w:rPrChange w:id="25" w:author="RSR" w:date="2025-08-13T10:31:00Z">
                  <w:rPr>
                    <w:color w:val="000000"/>
                    <w:sz w:val="20"/>
                  </w:rPr>
                </w:rPrChange>
              </w:rPr>
              <w:pPrChange w:id="26" w:author="RSR" w:date="2025-08-13T10:31:00Z">
                <w:pPr/>
              </w:pPrChange>
            </w:pPr>
            <w:r w:rsidRPr="00F86D6B">
              <w:rPr>
                <w:rFonts w:ascii="Times New Roman" w:eastAsia="Times New Roman" w:hAnsi="Times New Roman" w:cs="Times New Roman"/>
                <w:color w:val="000000"/>
                <w:rPrChange w:id="27" w:author="RSR" w:date="2025-08-13T10:31:00Z">
                  <w:rPr>
                    <w:rFonts w:ascii="Times New Roman" w:eastAsia="Times New Roman" w:hAnsi="Times New Roman" w:cs="Times New Roman"/>
                    <w:noProof/>
                    <w:color w:val="000000"/>
                    <w:sz w:val="20"/>
                  </w:rPr>
                </w:rPrChange>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6B8B570" w14:textId="77777777" w:rsidR="009C0114" w:rsidRPr="00F86D6B" w:rsidRDefault="009C0114">
            <w:pPr>
              <w:spacing w:after="0" w:line="276" w:lineRule="auto"/>
              <w:jc w:val="both"/>
              <w:rPr>
                <w:rFonts w:ascii="Times New Roman" w:hAnsi="Times New Roman" w:cs="Times New Roman"/>
                <w:color w:val="000000"/>
                <w:rPrChange w:id="28" w:author="RSR" w:date="2025-08-13T10:31:00Z">
                  <w:rPr>
                    <w:color w:val="000000"/>
                    <w:sz w:val="20"/>
                  </w:rPr>
                </w:rPrChange>
              </w:rPr>
              <w:pPrChange w:id="29" w:author="RSR" w:date="2025-08-13T10:31:00Z">
                <w:pPr/>
              </w:pPrChange>
            </w:pPr>
            <w:r w:rsidRPr="00F86D6B">
              <w:rPr>
                <w:rFonts w:ascii="Times New Roman" w:eastAsia="Times New Roman" w:hAnsi="Times New Roman" w:cs="Times New Roman"/>
                <w:color w:val="000000"/>
                <w:rPrChange w:id="30" w:author="RSR" w:date="2025-08-13T10:31:00Z">
                  <w:rPr>
                    <w:rFonts w:ascii="Times New Roman" w:eastAsia="Times New Roman" w:hAnsi="Times New Roman" w:cs="Times New Roman"/>
                    <w:noProof/>
                    <w:color w:val="000000"/>
                    <w:sz w:val="20"/>
                  </w:rPr>
                </w:rPrChange>
              </w:rPr>
              <w:t>O.20. Брой на подпомаганите операции или единици за инвестиции в производствени дейности в земеделските стопанства</w:t>
            </w:r>
          </w:p>
        </w:tc>
      </w:tr>
      <w:tr w:rsidR="009C0114" w:rsidRPr="00F86D6B" w14:paraId="1A6FFC12" w14:textId="77777777" w:rsidTr="00E47466">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1" w:author="RSR" w:date="2025-08-08T11:22:00Z">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546"/>
          <w:tblHeader/>
          <w:trPrChange w:id="32" w:author="RSR" w:date="2025-08-08T11:22:00Z">
            <w:trPr>
              <w:trHeight w:val="688"/>
              <w:tblHeader/>
            </w:trPr>
          </w:trPrChange>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Change w:id="33" w:author="RSR" w:date="2025-08-08T11:22:00Z">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tcPrChange>
          </w:tcPr>
          <w:p w14:paraId="26C98F8F" w14:textId="77777777" w:rsidR="009C0114" w:rsidRPr="00F86D6B" w:rsidRDefault="009C0114">
            <w:pPr>
              <w:spacing w:after="0" w:line="276" w:lineRule="auto"/>
              <w:jc w:val="both"/>
              <w:rPr>
                <w:rFonts w:ascii="Times New Roman" w:hAnsi="Times New Roman" w:cs="Times New Roman"/>
                <w:color w:val="000000"/>
                <w:rPrChange w:id="34" w:author="RSR" w:date="2025-08-13T10:31:00Z">
                  <w:rPr>
                    <w:color w:val="000000"/>
                    <w:sz w:val="20"/>
                  </w:rPr>
                </w:rPrChange>
              </w:rPr>
              <w:pPrChange w:id="35" w:author="RSR" w:date="2025-08-13T10:31:00Z">
                <w:pPr/>
              </w:pPrChange>
            </w:pPr>
            <w:r w:rsidRPr="00F86D6B">
              <w:rPr>
                <w:rFonts w:ascii="Times New Roman" w:eastAsia="Times New Roman" w:hAnsi="Times New Roman" w:cs="Times New Roman"/>
                <w:color w:val="000000"/>
                <w:rPrChange w:id="36" w:author="RSR" w:date="2025-08-13T10:31:00Z">
                  <w:rPr>
                    <w:rFonts w:ascii="Times New Roman" w:eastAsia="Times New Roman" w:hAnsi="Times New Roman" w:cs="Times New Roman"/>
                    <w:noProof/>
                    <w:color w:val="000000"/>
                    <w:sz w:val="20"/>
                  </w:rPr>
                </w:rPrChange>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Change w:id="37" w:author="RSR" w:date="2025-08-08T11:22:00Z">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tcPrChange>
          </w:tcPr>
          <w:p w14:paraId="1D9523F0" w14:textId="77777777" w:rsidR="009C0114" w:rsidRPr="00F86D6B" w:rsidRDefault="009C0114">
            <w:pPr>
              <w:spacing w:after="0" w:line="276" w:lineRule="auto"/>
              <w:jc w:val="both"/>
              <w:rPr>
                <w:rFonts w:ascii="Times New Roman" w:hAnsi="Times New Roman" w:cs="Times New Roman"/>
                <w:color w:val="000000"/>
                <w:rPrChange w:id="38" w:author="RSR" w:date="2025-08-13T10:31:00Z">
                  <w:rPr>
                    <w:color w:val="000000"/>
                    <w:sz w:val="20"/>
                  </w:rPr>
                </w:rPrChange>
              </w:rPr>
              <w:pPrChange w:id="39" w:author="RSR" w:date="2025-08-13T10:31:00Z">
                <w:pPr/>
              </w:pPrChange>
            </w:pPr>
            <w:r w:rsidRPr="00F86D6B">
              <w:rPr>
                <w:rFonts w:ascii="Times New Roman" w:eastAsia="Times New Roman" w:hAnsi="Times New Roman" w:cs="Times New Roman"/>
                <w:color w:val="000000"/>
                <w:rPrChange w:id="40" w:author="RSR" w:date="2025-08-13T10:31:00Z">
                  <w:rPr>
                    <w:rFonts w:ascii="Times New Roman" w:eastAsia="Times New Roman" w:hAnsi="Times New Roman" w:cs="Times New Roman"/>
                    <w:noProof/>
                    <w:color w:val="000000"/>
                    <w:sz w:val="20"/>
                  </w:rPr>
                </w:rPrChange>
              </w:rPr>
              <w:t>Приемственост между поколенията: Не</w:t>
            </w:r>
          </w:p>
          <w:p w14:paraId="7D90707F" w14:textId="77777777" w:rsidR="009C0114" w:rsidRPr="00F86D6B" w:rsidRDefault="009C0114">
            <w:pPr>
              <w:spacing w:after="0" w:line="276" w:lineRule="auto"/>
              <w:jc w:val="both"/>
              <w:rPr>
                <w:rFonts w:ascii="Times New Roman" w:hAnsi="Times New Roman" w:cs="Times New Roman"/>
                <w:color w:val="000000"/>
                <w:rPrChange w:id="41" w:author="RSR" w:date="2025-08-13T10:31:00Z">
                  <w:rPr>
                    <w:color w:val="000000"/>
                    <w:sz w:val="20"/>
                  </w:rPr>
                </w:rPrChange>
              </w:rPr>
              <w:pPrChange w:id="42" w:author="RSR" w:date="2025-08-13T10:31:00Z">
                <w:pPr/>
              </w:pPrChange>
            </w:pPr>
            <w:r w:rsidRPr="00F86D6B">
              <w:rPr>
                <w:rFonts w:ascii="Times New Roman" w:eastAsia="Times New Roman" w:hAnsi="Times New Roman" w:cs="Times New Roman"/>
                <w:color w:val="000000"/>
                <w:rPrChange w:id="43" w:author="RSR" w:date="2025-08-13T10:31:00Z">
                  <w:rPr>
                    <w:rFonts w:ascii="Times New Roman" w:eastAsia="Times New Roman" w:hAnsi="Times New Roman" w:cs="Times New Roman"/>
                    <w:noProof/>
                    <w:color w:val="000000"/>
                    <w:sz w:val="20"/>
                  </w:rPr>
                </w:rPrChange>
              </w:rPr>
              <w:t>Околна среда: Не</w:t>
            </w:r>
          </w:p>
          <w:p w14:paraId="2938AED3" w14:textId="77777777" w:rsidR="009C0114" w:rsidRPr="00F86D6B" w:rsidRDefault="009C0114">
            <w:pPr>
              <w:spacing w:after="0" w:line="276" w:lineRule="auto"/>
              <w:jc w:val="both"/>
              <w:rPr>
                <w:rFonts w:ascii="Times New Roman" w:hAnsi="Times New Roman" w:cs="Times New Roman"/>
                <w:color w:val="000000"/>
                <w:rPrChange w:id="44" w:author="RSR" w:date="2025-08-13T10:31:00Z">
                  <w:rPr>
                    <w:color w:val="000000"/>
                    <w:sz w:val="20"/>
                  </w:rPr>
                </w:rPrChange>
              </w:rPr>
              <w:pPrChange w:id="45" w:author="RSR" w:date="2025-08-13T10:31:00Z">
                <w:pPr/>
              </w:pPrChange>
            </w:pPr>
            <w:r w:rsidRPr="00F86D6B">
              <w:rPr>
                <w:rFonts w:ascii="Times New Roman" w:eastAsia="Times New Roman" w:hAnsi="Times New Roman" w:cs="Times New Roman"/>
                <w:color w:val="000000"/>
                <w:rPrChange w:id="46" w:author="RSR" w:date="2025-08-13T10:31:00Z">
                  <w:rPr>
                    <w:rFonts w:ascii="Times New Roman" w:eastAsia="Times New Roman" w:hAnsi="Times New Roman" w:cs="Times New Roman"/>
                    <w:noProof/>
                    <w:color w:val="000000"/>
                    <w:sz w:val="20"/>
                  </w:rPr>
                </w:rPrChange>
              </w:rPr>
              <w:t xml:space="preserve">Система за облекчения за екосхеми: </w:t>
            </w:r>
          </w:p>
          <w:p w14:paraId="7E97A3B3" w14:textId="77777777" w:rsidR="009C0114" w:rsidRPr="00F86D6B" w:rsidRDefault="009C0114">
            <w:pPr>
              <w:spacing w:after="0" w:line="276" w:lineRule="auto"/>
              <w:jc w:val="both"/>
              <w:rPr>
                <w:rFonts w:ascii="Times New Roman" w:hAnsi="Times New Roman" w:cs="Times New Roman"/>
                <w:color w:val="000000"/>
                <w:rPrChange w:id="47" w:author="RSR" w:date="2025-08-13T10:31:00Z">
                  <w:rPr>
                    <w:color w:val="000000"/>
                    <w:sz w:val="20"/>
                  </w:rPr>
                </w:rPrChange>
              </w:rPr>
              <w:pPrChange w:id="48" w:author="RSR" w:date="2025-08-13T10:31:00Z">
                <w:pPr/>
              </w:pPrChange>
            </w:pPr>
            <w:r w:rsidRPr="00F86D6B">
              <w:rPr>
                <w:rFonts w:ascii="Times New Roman" w:eastAsia="Times New Roman" w:hAnsi="Times New Roman" w:cs="Times New Roman"/>
                <w:color w:val="000000"/>
                <w:rPrChange w:id="49" w:author="RSR" w:date="2025-08-13T10:31:00Z">
                  <w:rPr>
                    <w:rFonts w:ascii="Times New Roman" w:eastAsia="Times New Roman" w:hAnsi="Times New Roman" w:cs="Times New Roman"/>
                    <w:noProof/>
                    <w:color w:val="000000"/>
                    <w:sz w:val="20"/>
                  </w:rPr>
                </w:rPrChange>
              </w:rPr>
              <w:t>Подход LEADER: Не</w:t>
            </w:r>
          </w:p>
        </w:tc>
      </w:tr>
    </w:tbl>
    <w:p w14:paraId="552603B2" w14:textId="77777777" w:rsidR="009C0114" w:rsidRPr="00F86D6B" w:rsidRDefault="009C0114">
      <w:pPr>
        <w:pStyle w:val="Heading5"/>
        <w:spacing w:before="0" w:after="0" w:line="276" w:lineRule="auto"/>
        <w:jc w:val="both"/>
        <w:rPr>
          <w:b w:val="0"/>
          <w:color w:val="000000"/>
          <w:sz w:val="22"/>
          <w:szCs w:val="22"/>
          <w:lang w:val="bg-BG"/>
          <w:rPrChange w:id="50" w:author="RSR" w:date="2025-08-13T10:31:00Z">
            <w:rPr>
              <w:b w:val="0"/>
              <w:color w:val="000000"/>
              <w:sz w:val="24"/>
            </w:rPr>
          </w:rPrChange>
        </w:rPr>
        <w:pPrChange w:id="51" w:author="RSR" w:date="2025-08-13T10:31:00Z">
          <w:pPr>
            <w:pStyle w:val="Heading5"/>
          </w:pPr>
        </w:pPrChange>
      </w:pPr>
      <w:bookmarkStart w:id="52" w:name="_Toc256001508"/>
      <w:r w:rsidRPr="00F86D6B">
        <w:rPr>
          <w:b w:val="0"/>
          <w:color w:val="000000"/>
          <w:sz w:val="22"/>
          <w:szCs w:val="22"/>
          <w:lang w:val="bg-BG"/>
          <w:rPrChange w:id="53" w:author="RSR" w:date="2025-08-13T10:31:00Z">
            <w:rPr>
              <w:b w:val="0"/>
              <w:noProof/>
              <w:color w:val="000000"/>
              <w:sz w:val="24"/>
            </w:rPr>
          </w:rPrChange>
        </w:rPr>
        <w:t>1 Териториално приложение и ако е уместно, регионално измерение</w:t>
      </w:r>
      <w:bookmarkEnd w:id="52"/>
    </w:p>
    <w:p w14:paraId="2E68B69B" w14:textId="77777777" w:rsidR="009C0114" w:rsidRPr="00F86D6B" w:rsidRDefault="009C0114">
      <w:pPr>
        <w:spacing w:after="0" w:line="276" w:lineRule="auto"/>
        <w:jc w:val="both"/>
        <w:rPr>
          <w:rFonts w:ascii="Times New Roman" w:hAnsi="Times New Roman" w:cs="Times New Roman"/>
          <w:color w:val="000000"/>
          <w:rPrChange w:id="54" w:author="RSR" w:date="2025-08-13T10:31:00Z">
            <w:rPr>
              <w:color w:val="000000"/>
              <w:sz w:val="0"/>
            </w:rPr>
          </w:rPrChange>
        </w:rPr>
        <w:pPrChange w:id="55" w:author="RSR" w:date="2025-08-13T10:31:00Z">
          <w:pPr/>
        </w:pPrChange>
      </w:pPr>
      <w:r w:rsidRPr="00F86D6B">
        <w:rPr>
          <w:rFonts w:ascii="Times New Roman" w:eastAsia="Times New Roman" w:hAnsi="Times New Roman" w:cs="Times New Roman"/>
          <w:color w:val="000000"/>
          <w:rPrChange w:id="56" w:author="RSR" w:date="2025-08-13T10:31:00Z">
            <w:rPr>
              <w:rFonts w:ascii="Times New Roman" w:eastAsia="Times New Roman" w:hAnsi="Times New Roman" w:cs="Times New Roman"/>
              <w:noProof/>
              <w:color w:val="000000"/>
              <w:sz w:val="24"/>
            </w:rPr>
          </w:rPrChange>
        </w:rPr>
        <w:t xml:space="preserve">Териториално приложение: </w:t>
      </w:r>
      <w:r w:rsidRPr="00F86D6B">
        <w:rPr>
          <w:rFonts w:ascii="Times New Roman" w:eastAsia="Times New Roman" w:hAnsi="Times New Roman" w:cs="Times New Roman"/>
          <w:b/>
          <w:color w:val="000000"/>
          <w:rPrChange w:id="57" w:author="RSR" w:date="2025-08-13T10:31:00Z">
            <w:rPr>
              <w:rFonts w:ascii="Times New Roman" w:eastAsia="Times New Roman" w:hAnsi="Times New Roman" w:cs="Times New Roman"/>
              <w:b/>
              <w:noProof/>
              <w:color w:val="000000"/>
              <w:sz w:val="24"/>
            </w:rPr>
          </w:rPrChange>
        </w:rPr>
        <w:t>Национално равнище</w:t>
      </w:r>
    </w:p>
    <w:p w14:paraId="02322437" w14:textId="77777777" w:rsidR="009C0114" w:rsidRPr="00F86D6B" w:rsidRDefault="009C0114">
      <w:pPr>
        <w:spacing w:after="0" w:line="276" w:lineRule="auto"/>
        <w:jc w:val="both"/>
        <w:rPr>
          <w:rFonts w:ascii="Times New Roman" w:hAnsi="Times New Roman" w:cs="Times New Roman"/>
          <w:color w:val="000000"/>
          <w:rPrChange w:id="58" w:author="RSR" w:date="2025-08-13T10:31:00Z">
            <w:rPr>
              <w:color w:val="000000"/>
              <w:sz w:val="0"/>
            </w:rPr>
          </w:rPrChange>
        </w:rPr>
        <w:pPrChange w:id="59" w:author="RSR" w:date="2025-08-13T10:31:00Z">
          <w:pPr/>
        </w:pPrChang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9C0114" w:rsidRPr="00F86D6B" w14:paraId="5035B7A1" w14:textId="77777777" w:rsidTr="00692C5C">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14:paraId="58A40588" w14:textId="77777777" w:rsidR="009C0114" w:rsidRPr="00F86D6B" w:rsidRDefault="009C0114">
            <w:pPr>
              <w:spacing w:after="0" w:line="276" w:lineRule="auto"/>
              <w:jc w:val="both"/>
              <w:rPr>
                <w:rFonts w:ascii="Times New Roman" w:hAnsi="Times New Roman" w:cs="Times New Roman"/>
                <w:b/>
                <w:color w:val="000000"/>
                <w:rPrChange w:id="60" w:author="RSR" w:date="2025-08-13T10:31:00Z">
                  <w:rPr>
                    <w:b/>
                    <w:color w:val="000000"/>
                    <w:sz w:val="20"/>
                  </w:rPr>
                </w:rPrChange>
              </w:rPr>
              <w:pPrChange w:id="61" w:author="RSR" w:date="2025-08-13T10:31:00Z">
                <w:pPr/>
              </w:pPrChange>
            </w:pPr>
            <w:r w:rsidRPr="00F86D6B">
              <w:rPr>
                <w:rFonts w:ascii="Times New Roman" w:eastAsia="Times New Roman" w:hAnsi="Times New Roman" w:cs="Times New Roman"/>
                <w:b/>
                <w:color w:val="000000"/>
                <w:rPrChange w:id="62" w:author="RSR" w:date="2025-08-13T10:31:00Z">
                  <w:rPr>
                    <w:rFonts w:ascii="Times New Roman" w:eastAsia="Times New Roman" w:hAnsi="Times New Roman" w:cs="Times New Roman"/>
                    <w:b/>
                    <w:noProof/>
                    <w:color w:val="000000"/>
                    <w:sz w:val="20"/>
                  </w:rPr>
                </w:rPrChange>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14:paraId="27750B0D" w14:textId="77777777" w:rsidR="009C0114" w:rsidRPr="00F86D6B" w:rsidRDefault="009C0114">
            <w:pPr>
              <w:spacing w:after="0" w:line="276" w:lineRule="auto"/>
              <w:jc w:val="both"/>
              <w:rPr>
                <w:rFonts w:ascii="Times New Roman" w:hAnsi="Times New Roman" w:cs="Times New Roman"/>
                <w:color w:val="000000"/>
                <w:rPrChange w:id="63" w:author="RSR" w:date="2025-08-13T10:31:00Z">
                  <w:rPr>
                    <w:color w:val="000000"/>
                    <w:sz w:val="20"/>
                  </w:rPr>
                </w:rPrChange>
              </w:rPr>
              <w:pPrChange w:id="64" w:author="RSR" w:date="2025-08-13T10:31:00Z">
                <w:pPr/>
              </w:pPrChange>
            </w:pPr>
            <w:r w:rsidRPr="00F86D6B">
              <w:rPr>
                <w:rFonts w:ascii="Times New Roman" w:eastAsia="Times New Roman" w:hAnsi="Times New Roman" w:cs="Times New Roman"/>
                <w:b/>
                <w:color w:val="000000"/>
                <w:rPrChange w:id="65" w:author="RSR" w:date="2025-08-13T10:31:00Z">
                  <w:rPr>
                    <w:rFonts w:ascii="Times New Roman" w:eastAsia="Times New Roman" w:hAnsi="Times New Roman" w:cs="Times New Roman"/>
                    <w:b/>
                    <w:noProof/>
                    <w:color w:val="000000"/>
                    <w:sz w:val="20"/>
                  </w:rPr>
                </w:rPrChange>
              </w:rPr>
              <w:t>Описание</w:t>
            </w:r>
          </w:p>
        </w:tc>
      </w:tr>
      <w:tr w:rsidR="009C0114" w:rsidRPr="00F86D6B" w14:paraId="08A75F7B" w14:textId="77777777" w:rsidTr="00692C5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7D28763" w14:textId="77777777" w:rsidR="009C0114" w:rsidRPr="00F86D6B" w:rsidRDefault="009C0114">
            <w:pPr>
              <w:spacing w:after="0" w:line="276" w:lineRule="auto"/>
              <w:jc w:val="both"/>
              <w:rPr>
                <w:rFonts w:ascii="Times New Roman" w:hAnsi="Times New Roman" w:cs="Times New Roman"/>
                <w:color w:val="000000"/>
                <w:rPrChange w:id="66" w:author="RSR" w:date="2025-08-13T10:31:00Z">
                  <w:rPr>
                    <w:color w:val="000000"/>
                    <w:sz w:val="20"/>
                  </w:rPr>
                </w:rPrChange>
              </w:rPr>
              <w:pPrChange w:id="67" w:author="RSR" w:date="2025-08-13T10:31:00Z">
                <w:pPr/>
              </w:pPrChange>
            </w:pPr>
            <w:r w:rsidRPr="00F86D6B">
              <w:rPr>
                <w:rFonts w:ascii="Times New Roman" w:eastAsia="Times New Roman" w:hAnsi="Times New Roman" w:cs="Times New Roman"/>
                <w:color w:val="000000"/>
                <w:rPrChange w:id="68" w:author="RSR" w:date="2025-08-13T10:31:00Z">
                  <w:rPr>
                    <w:rFonts w:ascii="Times New Roman" w:eastAsia="Times New Roman" w:hAnsi="Times New Roman" w:cs="Times New Roman"/>
                    <w:noProof/>
                    <w:color w:val="000000"/>
                    <w:sz w:val="20"/>
                  </w:rPr>
                </w:rPrChange>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2A0AA06" w14:textId="77777777" w:rsidR="009C0114" w:rsidRPr="00F86D6B" w:rsidRDefault="009C0114">
            <w:pPr>
              <w:spacing w:after="0" w:line="276" w:lineRule="auto"/>
              <w:jc w:val="both"/>
              <w:rPr>
                <w:rFonts w:ascii="Times New Roman" w:hAnsi="Times New Roman" w:cs="Times New Roman"/>
                <w:color w:val="000000"/>
                <w:rPrChange w:id="69" w:author="RSR" w:date="2025-08-13T10:31:00Z">
                  <w:rPr>
                    <w:color w:val="000000"/>
                    <w:sz w:val="20"/>
                  </w:rPr>
                </w:rPrChange>
              </w:rPr>
              <w:pPrChange w:id="70" w:author="RSR" w:date="2025-08-13T10:31:00Z">
                <w:pPr/>
              </w:pPrChange>
            </w:pPr>
            <w:r w:rsidRPr="00F86D6B">
              <w:rPr>
                <w:rFonts w:ascii="Times New Roman" w:eastAsia="Times New Roman" w:hAnsi="Times New Roman" w:cs="Times New Roman"/>
                <w:color w:val="000000"/>
                <w:rPrChange w:id="71" w:author="RSR" w:date="2025-08-13T10:31:00Z">
                  <w:rPr>
                    <w:rFonts w:ascii="Times New Roman" w:eastAsia="Times New Roman" w:hAnsi="Times New Roman" w:cs="Times New Roman"/>
                    <w:noProof/>
                    <w:color w:val="000000"/>
                    <w:sz w:val="20"/>
                  </w:rPr>
                </w:rPrChange>
              </w:rPr>
              <w:t xml:space="preserve">България </w:t>
            </w:r>
          </w:p>
        </w:tc>
      </w:tr>
    </w:tbl>
    <w:p w14:paraId="1806A71C" w14:textId="77777777" w:rsidR="009C0114" w:rsidRPr="00F86D6B" w:rsidRDefault="009C0114">
      <w:pPr>
        <w:spacing w:after="0" w:line="276" w:lineRule="auto"/>
        <w:jc w:val="both"/>
        <w:rPr>
          <w:rFonts w:ascii="Times New Roman" w:hAnsi="Times New Roman" w:cs="Times New Roman"/>
          <w:color w:val="000000"/>
          <w:rPrChange w:id="72" w:author="RSR" w:date="2025-08-13T10:31:00Z">
            <w:rPr>
              <w:color w:val="000000"/>
            </w:rPr>
          </w:rPrChange>
        </w:rPr>
        <w:pPrChange w:id="73" w:author="RSR" w:date="2025-08-13T10:31:00Z">
          <w:pPr>
            <w:spacing w:before="20" w:after="20"/>
          </w:pPr>
        </w:pPrChange>
      </w:pPr>
      <w:r w:rsidRPr="00F86D6B">
        <w:rPr>
          <w:rFonts w:ascii="Times New Roman" w:eastAsia="Times New Roman" w:hAnsi="Times New Roman" w:cs="Times New Roman"/>
          <w:color w:val="000000"/>
          <w:rPrChange w:id="74" w:author="RSR" w:date="2025-08-13T10:31:00Z">
            <w:rPr>
              <w:rFonts w:ascii="Times New Roman" w:eastAsia="Times New Roman" w:hAnsi="Times New Roman" w:cs="Times New Roman"/>
              <w:noProof/>
              <w:color w:val="000000"/>
              <w:sz w:val="24"/>
            </w:rPr>
          </w:rPrChange>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9C0114" w:rsidRPr="00F86D6B" w14:paraId="54B94039" w14:textId="77777777"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5245A434" w14:textId="77777777" w:rsidR="009C0114" w:rsidRPr="00F86D6B" w:rsidRDefault="009C0114">
            <w:pPr>
              <w:spacing w:after="0" w:line="276" w:lineRule="auto"/>
              <w:jc w:val="both"/>
              <w:rPr>
                <w:rFonts w:ascii="Times New Roman" w:hAnsi="Times New Roman" w:cs="Times New Roman"/>
                <w:rPrChange w:id="75" w:author="RSR" w:date="2025-08-13T10:31:00Z">
                  <w:rPr/>
                </w:rPrChange>
              </w:rPr>
              <w:pPrChange w:id="76" w:author="RSR" w:date="2025-08-13T10:31:00Z">
                <w:pPr>
                  <w:spacing w:before="40" w:after="40"/>
                </w:pPr>
              </w:pPrChange>
            </w:pPr>
            <w:r w:rsidRPr="00F86D6B">
              <w:rPr>
                <w:rFonts w:ascii="Times New Roman" w:eastAsia="Times New Roman" w:hAnsi="Times New Roman" w:cs="Times New Roman"/>
                <w:rPrChange w:id="77" w:author="RSR" w:date="2025-08-13T10:31:00Z">
                  <w:rPr>
                    <w:rFonts w:ascii="Times New Roman" w:eastAsia="Times New Roman" w:hAnsi="Times New Roman" w:cs="Times New Roman"/>
                    <w:noProof/>
                  </w:rPr>
                </w:rPrChange>
              </w:rPr>
              <w:t>Дейностите по интервенцията се осъществят на територията на Република България</w:t>
            </w:r>
          </w:p>
        </w:tc>
      </w:tr>
    </w:tbl>
    <w:p w14:paraId="61E1A2AC" w14:textId="77777777" w:rsidR="009C0114" w:rsidRPr="00F86D6B" w:rsidRDefault="009C0114">
      <w:pPr>
        <w:pStyle w:val="Heading5"/>
        <w:spacing w:before="0" w:after="0" w:line="276" w:lineRule="auto"/>
        <w:jc w:val="both"/>
        <w:rPr>
          <w:b w:val="0"/>
          <w:i w:val="0"/>
          <w:color w:val="000000"/>
          <w:sz w:val="22"/>
          <w:szCs w:val="22"/>
          <w:lang w:val="bg-BG"/>
          <w:rPrChange w:id="78" w:author="RSR" w:date="2025-08-13T10:31:00Z">
            <w:rPr>
              <w:b w:val="0"/>
              <w:i w:val="0"/>
              <w:color w:val="000000"/>
              <w:sz w:val="24"/>
            </w:rPr>
          </w:rPrChange>
        </w:rPr>
        <w:pPrChange w:id="79" w:author="RSR" w:date="2025-08-13T10:31:00Z">
          <w:pPr>
            <w:pStyle w:val="Heading5"/>
            <w:spacing w:before="20" w:after="20"/>
          </w:pPr>
        </w:pPrChange>
      </w:pPr>
      <w:bookmarkStart w:id="80" w:name="_Toc256001509"/>
      <w:r w:rsidRPr="00F86D6B">
        <w:rPr>
          <w:b w:val="0"/>
          <w:i w:val="0"/>
          <w:color w:val="000000"/>
          <w:sz w:val="22"/>
          <w:szCs w:val="22"/>
          <w:lang w:val="bg-BG"/>
          <w:rPrChange w:id="81" w:author="RSR" w:date="2025-08-13T10:31:00Z">
            <w:rPr>
              <w:b w:val="0"/>
              <w:i w:val="0"/>
              <w:noProof/>
              <w:color w:val="000000"/>
              <w:sz w:val="24"/>
            </w:rPr>
          </w:rPrChange>
        </w:rPr>
        <w:t>2 Свързани специфични цели, междусекторна цел и уместни секторни цели</w:t>
      </w:r>
      <w:bookmarkEnd w:id="80"/>
    </w:p>
    <w:p w14:paraId="282A83C4" w14:textId="77777777" w:rsidR="009C0114" w:rsidRPr="00F86D6B" w:rsidRDefault="009C0114">
      <w:pPr>
        <w:spacing w:after="0" w:line="276" w:lineRule="auto"/>
        <w:jc w:val="both"/>
        <w:rPr>
          <w:rFonts w:ascii="Times New Roman" w:hAnsi="Times New Roman" w:cs="Times New Roman"/>
          <w:color w:val="000000"/>
          <w:rPrChange w:id="82" w:author="RSR" w:date="2025-08-13T10:31:00Z">
            <w:rPr>
              <w:color w:val="000000"/>
              <w:sz w:val="0"/>
            </w:rPr>
          </w:rPrChange>
        </w:rPr>
        <w:pPrChange w:id="83" w:author="RSR" w:date="2025-08-13T10:31:00Z">
          <w:pPr>
            <w:spacing w:before="20" w:after="20"/>
          </w:pPr>
        </w:pPrChang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9C0114" w:rsidRPr="00F86D6B" w14:paraId="6512FD43" w14:textId="77777777" w:rsidTr="00692C5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20DC389" w14:textId="77777777" w:rsidR="009C0114" w:rsidRPr="00F86D6B" w:rsidRDefault="009C0114">
            <w:pPr>
              <w:spacing w:after="0" w:line="276" w:lineRule="auto"/>
              <w:jc w:val="both"/>
              <w:rPr>
                <w:rFonts w:ascii="Times New Roman" w:hAnsi="Times New Roman" w:cs="Times New Roman"/>
                <w:color w:val="000000"/>
                <w:rPrChange w:id="84" w:author="RSR" w:date="2025-08-13T10:31:00Z">
                  <w:rPr>
                    <w:color w:val="000000"/>
                    <w:sz w:val="20"/>
                  </w:rPr>
                </w:rPrChange>
              </w:rPr>
              <w:pPrChange w:id="85" w:author="RSR" w:date="2025-08-13T10:31:00Z">
                <w:pPr>
                  <w:spacing w:before="20" w:after="20"/>
                </w:pPr>
              </w:pPrChange>
            </w:pPr>
            <w:r w:rsidRPr="00F86D6B">
              <w:rPr>
                <w:rFonts w:ascii="Times New Roman" w:eastAsia="Times New Roman" w:hAnsi="Times New Roman" w:cs="Times New Roman"/>
                <w:b/>
                <w:color w:val="000000"/>
                <w:rPrChange w:id="86" w:author="RSR" w:date="2025-08-13T10:31:00Z">
                  <w:rPr>
                    <w:rFonts w:ascii="Times New Roman" w:eastAsia="Times New Roman" w:hAnsi="Times New Roman" w:cs="Times New Roman"/>
                    <w:b/>
                    <w:noProof/>
                    <w:color w:val="000000"/>
                    <w:sz w:val="20"/>
                  </w:rPr>
                </w:rPrChange>
              </w:rPr>
              <w:t>Код на СПЕЦИФИЧНАТА ЦЕЛ НА ОСП + описание</w:t>
            </w:r>
            <w:r w:rsidRPr="00F86D6B">
              <w:rPr>
                <w:rFonts w:ascii="Times New Roman" w:eastAsia="Times New Roman" w:hAnsi="Times New Roman" w:cs="Times New Roman"/>
                <w:color w:val="000000"/>
                <w:rPrChange w:id="87" w:author="RSR" w:date="2025-08-13T10:31:00Z">
                  <w:rPr>
                    <w:rFonts w:ascii="Times New Roman" w:eastAsia="Times New Roman" w:hAnsi="Times New Roman" w:cs="Times New Roman"/>
                    <w:noProof/>
                    <w:color w:val="000000"/>
                    <w:sz w:val="20"/>
                  </w:rPr>
                </w:rPrChange>
              </w:rPr>
              <w:t xml:space="preserve"> Препоръчителните специфични цели на ОСП за този вид интервенция са обозначени с получер шрифт</w:t>
            </w:r>
          </w:p>
        </w:tc>
      </w:tr>
      <w:tr w:rsidR="009C0114" w:rsidRPr="00F86D6B" w14:paraId="0143A8F6" w14:textId="77777777" w:rsidTr="00692C5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248AF0C6" w14:textId="77777777" w:rsidR="009C0114" w:rsidRPr="00F86D6B" w:rsidRDefault="009C0114">
            <w:pPr>
              <w:spacing w:after="0" w:line="276" w:lineRule="auto"/>
              <w:jc w:val="both"/>
              <w:rPr>
                <w:rFonts w:ascii="Times New Roman" w:hAnsi="Times New Roman" w:cs="Times New Roman"/>
                <w:color w:val="000000"/>
                <w:rPrChange w:id="88" w:author="RSR" w:date="2025-08-13T10:31:00Z">
                  <w:rPr>
                    <w:color w:val="000000"/>
                    <w:sz w:val="20"/>
                  </w:rPr>
                </w:rPrChange>
              </w:rPr>
              <w:pPrChange w:id="89" w:author="RSR" w:date="2025-08-13T10:31:00Z">
                <w:pPr>
                  <w:spacing w:before="20" w:after="20"/>
                </w:pPr>
              </w:pPrChange>
            </w:pPr>
            <w:r w:rsidRPr="00F86D6B">
              <w:rPr>
                <w:rFonts w:ascii="Times New Roman" w:eastAsia="Times New Roman" w:hAnsi="Times New Roman" w:cs="Times New Roman"/>
                <w:color w:val="000000"/>
                <w:rPrChange w:id="90" w:author="RSR" w:date="2025-08-13T10:31:00Z">
                  <w:rPr>
                    <w:rFonts w:ascii="Times New Roman" w:eastAsia="Times New Roman" w:hAnsi="Times New Roman" w:cs="Times New Roman"/>
                    <w:noProof/>
                    <w:color w:val="000000"/>
                    <w:sz w:val="20"/>
                  </w:rPr>
                </w:rPrChange>
              </w:rPr>
              <w:t>SO1 Подпомагане за достатъчно надежден земеделски доход и устойчивост на селското стопанство в Съюза с цел подобряване на дългосрочната продоволствена сигурност и разнообразието в селското стопанство, както и за гарантиране на икономическата устойчивост на селскостопанското производство в Съюза</w:t>
            </w:r>
          </w:p>
        </w:tc>
      </w:tr>
      <w:tr w:rsidR="009C0114" w:rsidRPr="00F86D6B" w14:paraId="1F22FA40" w14:textId="77777777" w:rsidTr="00692C5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1BB58E5B" w14:textId="77777777" w:rsidR="009C0114" w:rsidRPr="00F86D6B" w:rsidRDefault="009C0114">
            <w:pPr>
              <w:spacing w:after="0" w:line="276" w:lineRule="auto"/>
              <w:jc w:val="both"/>
              <w:rPr>
                <w:rFonts w:ascii="Times New Roman" w:hAnsi="Times New Roman" w:cs="Times New Roman"/>
                <w:color w:val="000000"/>
                <w:rPrChange w:id="91" w:author="RSR" w:date="2025-08-13T10:31:00Z">
                  <w:rPr>
                    <w:color w:val="000000"/>
                    <w:sz w:val="20"/>
                  </w:rPr>
                </w:rPrChange>
              </w:rPr>
              <w:pPrChange w:id="92" w:author="RSR" w:date="2025-08-13T10:31:00Z">
                <w:pPr>
                  <w:spacing w:before="20" w:after="20"/>
                </w:pPr>
              </w:pPrChange>
            </w:pPr>
            <w:r w:rsidRPr="00F86D6B">
              <w:rPr>
                <w:rFonts w:ascii="Times New Roman" w:eastAsia="Times New Roman" w:hAnsi="Times New Roman" w:cs="Times New Roman"/>
                <w:color w:val="000000"/>
                <w:rPrChange w:id="93" w:author="RSR" w:date="2025-08-13T10:31:00Z">
                  <w:rPr>
                    <w:rFonts w:ascii="Times New Roman" w:eastAsia="Times New Roman" w:hAnsi="Times New Roman" w:cs="Times New Roman"/>
                    <w:noProof/>
                    <w:color w:val="000000"/>
                    <w:sz w:val="20"/>
                  </w:rPr>
                </w:rPrChange>
              </w:rPr>
              <w:t>SO2 Подобряване на ориентацията на пазара и увеличаване на конкурентоспособността на стопанствата в краткосрочен и дългосрочен план, включително по-голям фокус върху научноизследователската дейност, технологиите и цифровизацията</w:t>
            </w:r>
          </w:p>
        </w:tc>
      </w:tr>
      <w:tr w:rsidR="009C0114" w:rsidRPr="00F86D6B" w14:paraId="0E275795" w14:textId="77777777" w:rsidTr="00692C5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1BE72947" w14:textId="77777777" w:rsidR="009C0114" w:rsidRPr="00F86D6B" w:rsidRDefault="009C0114">
            <w:pPr>
              <w:spacing w:after="0" w:line="276" w:lineRule="auto"/>
              <w:jc w:val="both"/>
              <w:rPr>
                <w:rFonts w:ascii="Times New Roman" w:hAnsi="Times New Roman" w:cs="Times New Roman"/>
                <w:color w:val="000000"/>
                <w:rPrChange w:id="94" w:author="RSR" w:date="2025-08-13T10:31:00Z">
                  <w:rPr>
                    <w:color w:val="000000"/>
                    <w:sz w:val="20"/>
                  </w:rPr>
                </w:rPrChange>
              </w:rPr>
              <w:pPrChange w:id="95" w:author="RSR" w:date="2025-08-13T10:31:00Z">
                <w:pPr>
                  <w:spacing w:before="20" w:after="20"/>
                </w:pPr>
              </w:pPrChange>
            </w:pPr>
            <w:r w:rsidRPr="00F86D6B">
              <w:rPr>
                <w:rFonts w:ascii="Times New Roman" w:eastAsia="Times New Roman" w:hAnsi="Times New Roman" w:cs="Times New Roman"/>
                <w:color w:val="000000"/>
                <w:rPrChange w:id="96" w:author="RSR" w:date="2025-08-13T10:31:00Z">
                  <w:rPr>
                    <w:rFonts w:ascii="Times New Roman" w:eastAsia="Times New Roman" w:hAnsi="Times New Roman" w:cs="Times New Roman"/>
                    <w:noProof/>
                    <w:color w:val="000000"/>
                    <w:sz w:val="20"/>
                  </w:rPr>
                </w:rPrChange>
              </w:rPr>
              <w:t>SO8 Популяризиране на заетостта, растежа, равенството между половете, включително и участието на жени в селското стопанство, социално приобщаване и местно развитие в селските райони, включително кръговата биоикономика и устойчивото управление на горите</w:t>
            </w:r>
          </w:p>
        </w:tc>
      </w:tr>
      <w:tr w:rsidR="009C0114" w:rsidRPr="00F86D6B" w14:paraId="3DDE9532" w14:textId="77777777" w:rsidTr="00692C5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1657B59A" w14:textId="77777777" w:rsidR="009C0114" w:rsidRPr="00F86D6B" w:rsidRDefault="009C0114">
            <w:pPr>
              <w:spacing w:after="0" w:line="276" w:lineRule="auto"/>
              <w:jc w:val="both"/>
              <w:rPr>
                <w:rFonts w:ascii="Times New Roman" w:hAnsi="Times New Roman" w:cs="Times New Roman"/>
                <w:color w:val="000000"/>
                <w:rPrChange w:id="97" w:author="RSR" w:date="2025-08-13T10:31:00Z">
                  <w:rPr>
                    <w:color w:val="000000"/>
                    <w:sz w:val="20"/>
                  </w:rPr>
                </w:rPrChange>
              </w:rPr>
              <w:pPrChange w:id="98" w:author="RSR" w:date="2025-08-13T10:31:00Z">
                <w:pPr>
                  <w:spacing w:before="20" w:after="20"/>
                </w:pPr>
              </w:pPrChange>
            </w:pPr>
            <w:r w:rsidRPr="00F86D6B">
              <w:rPr>
                <w:rFonts w:ascii="Times New Roman" w:eastAsia="Times New Roman" w:hAnsi="Times New Roman" w:cs="Times New Roman"/>
                <w:color w:val="000000"/>
                <w:rPrChange w:id="99" w:author="RSR" w:date="2025-08-13T10:31:00Z">
                  <w:rPr>
                    <w:rFonts w:ascii="Times New Roman" w:eastAsia="Times New Roman" w:hAnsi="Times New Roman" w:cs="Times New Roman"/>
                    <w:noProof/>
                    <w:color w:val="000000"/>
                    <w:sz w:val="20"/>
                  </w:rPr>
                </w:rPrChange>
              </w:rPr>
              <w:t>SO9 Подобряване на отговора на селското стопанство в Съюза на обществените нужди от храна и здравеопазване, включително висококачествени, безопасни и питателни храни, произвеждани по устойчив начин, намаляване на хранителните отпадъци, както и подобряване на хуманното отношение към животните и борба с резистентностите към антимикробни средства</w:t>
            </w:r>
          </w:p>
        </w:tc>
      </w:tr>
      <w:tr w:rsidR="009C0114" w:rsidRPr="00F86D6B" w14:paraId="0ABEEC12" w14:textId="77777777" w:rsidTr="00692C5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1F0E82DC" w14:textId="77777777" w:rsidR="009C0114" w:rsidRPr="00F86D6B" w:rsidRDefault="009C0114">
            <w:pPr>
              <w:spacing w:after="0" w:line="276" w:lineRule="auto"/>
              <w:jc w:val="both"/>
              <w:rPr>
                <w:rFonts w:ascii="Times New Roman" w:hAnsi="Times New Roman" w:cs="Times New Roman"/>
                <w:color w:val="000000"/>
                <w:rPrChange w:id="100" w:author="RSR" w:date="2025-08-13T10:31:00Z">
                  <w:rPr>
                    <w:color w:val="000000"/>
                    <w:sz w:val="20"/>
                  </w:rPr>
                </w:rPrChange>
              </w:rPr>
              <w:pPrChange w:id="101" w:author="RSR" w:date="2025-08-13T10:31:00Z">
                <w:pPr>
                  <w:spacing w:before="20" w:after="20"/>
                </w:pPr>
              </w:pPrChange>
            </w:pPr>
            <w:r w:rsidRPr="00F86D6B">
              <w:rPr>
                <w:rFonts w:ascii="Times New Roman" w:eastAsia="Times New Roman" w:hAnsi="Times New Roman" w:cs="Times New Roman"/>
                <w:color w:val="000000"/>
                <w:rPrChange w:id="102" w:author="RSR" w:date="2025-08-13T10:31:00Z">
                  <w:rPr>
                    <w:rFonts w:ascii="Times New Roman" w:eastAsia="Times New Roman" w:hAnsi="Times New Roman" w:cs="Times New Roman"/>
                    <w:noProof/>
                    <w:color w:val="000000"/>
                    <w:sz w:val="20"/>
                  </w:rPr>
                </w:rPrChange>
              </w:rPr>
              <w:t>XCO Междуведомствена цел за модернизиране на сектора чрез стимулиране и споделяне на знания, иновации и цифровизация в селското стопанство и селските райони и чрез насърчаване на усвояването им</w:t>
            </w:r>
          </w:p>
        </w:tc>
      </w:tr>
    </w:tbl>
    <w:p w14:paraId="59732037" w14:textId="77777777" w:rsidR="009C0114" w:rsidRPr="00F86D6B" w:rsidRDefault="009C0114">
      <w:pPr>
        <w:spacing w:after="0" w:line="276" w:lineRule="auto"/>
        <w:jc w:val="both"/>
        <w:rPr>
          <w:rFonts w:ascii="Times New Roman" w:hAnsi="Times New Roman" w:cs="Times New Roman"/>
          <w:color w:val="000000"/>
          <w:rPrChange w:id="103" w:author="RSR" w:date="2025-08-13T10:31:00Z">
            <w:rPr>
              <w:color w:val="000000"/>
              <w:sz w:val="0"/>
            </w:rPr>
          </w:rPrChange>
        </w:rPr>
        <w:pPrChange w:id="104" w:author="RSR" w:date="2025-08-13T10:31:00Z">
          <w:pPr>
            <w:spacing w:before="20" w:after="20"/>
          </w:pPr>
        </w:pPrChange>
      </w:pPr>
    </w:p>
    <w:p w14:paraId="30A7C83B" w14:textId="77777777" w:rsidR="009C0114" w:rsidRPr="00F86D6B" w:rsidRDefault="009C0114">
      <w:pPr>
        <w:pStyle w:val="Heading5"/>
        <w:spacing w:before="0" w:after="0" w:line="276" w:lineRule="auto"/>
        <w:jc w:val="both"/>
        <w:rPr>
          <w:b w:val="0"/>
          <w:i w:val="0"/>
          <w:color w:val="000000"/>
          <w:sz w:val="22"/>
          <w:szCs w:val="22"/>
          <w:lang w:val="bg-BG"/>
          <w:rPrChange w:id="105" w:author="RSR" w:date="2025-08-13T10:31:00Z">
            <w:rPr>
              <w:b w:val="0"/>
              <w:i w:val="0"/>
              <w:color w:val="000000"/>
              <w:sz w:val="24"/>
            </w:rPr>
          </w:rPrChange>
        </w:rPr>
        <w:pPrChange w:id="106" w:author="RSR" w:date="2025-08-13T10:31:00Z">
          <w:pPr>
            <w:pStyle w:val="Heading5"/>
            <w:spacing w:before="20" w:after="20"/>
          </w:pPr>
        </w:pPrChange>
      </w:pPr>
      <w:bookmarkStart w:id="107" w:name="_Toc256001510"/>
      <w:r w:rsidRPr="00F86D6B">
        <w:rPr>
          <w:b w:val="0"/>
          <w:i w:val="0"/>
          <w:color w:val="000000"/>
          <w:sz w:val="22"/>
          <w:szCs w:val="22"/>
          <w:lang w:val="bg-BG"/>
          <w:rPrChange w:id="108" w:author="RSR" w:date="2025-08-13T10:31:00Z">
            <w:rPr>
              <w:b w:val="0"/>
              <w:i w:val="0"/>
              <w:noProof/>
              <w:color w:val="000000"/>
              <w:sz w:val="24"/>
            </w:rPr>
          </w:rPrChange>
        </w:rPr>
        <w:t>3 Потребности, обхванати от интервенцията</w:t>
      </w:r>
      <w:bookmarkEnd w:id="107"/>
    </w:p>
    <w:p w14:paraId="2FB948A4" w14:textId="77777777" w:rsidR="009C0114" w:rsidRPr="00F86D6B" w:rsidRDefault="009C0114">
      <w:pPr>
        <w:spacing w:after="0" w:line="276" w:lineRule="auto"/>
        <w:jc w:val="both"/>
        <w:rPr>
          <w:rFonts w:ascii="Times New Roman" w:hAnsi="Times New Roman" w:cs="Times New Roman"/>
          <w:color w:val="000000"/>
          <w:rPrChange w:id="109" w:author="RSR" w:date="2025-08-13T10:31:00Z">
            <w:rPr>
              <w:color w:val="000000"/>
              <w:sz w:val="0"/>
            </w:rPr>
          </w:rPrChange>
        </w:rPr>
        <w:pPrChange w:id="110" w:author="RSR" w:date="2025-08-13T10:31:00Z">
          <w:pPr>
            <w:spacing w:before="20" w:after="20"/>
          </w:pPr>
        </w:pPrChang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560"/>
        <w:gridCol w:w="2560"/>
        <w:gridCol w:w="2560"/>
      </w:tblGrid>
      <w:tr w:rsidR="009C0114" w:rsidRPr="00F86D6B" w14:paraId="42B24757" w14:textId="77777777"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22480CF" w14:textId="77777777" w:rsidR="009C0114" w:rsidRPr="00F86D6B" w:rsidRDefault="009C0114">
            <w:pPr>
              <w:spacing w:after="0" w:line="276" w:lineRule="auto"/>
              <w:jc w:val="both"/>
              <w:rPr>
                <w:rFonts w:ascii="Times New Roman" w:hAnsi="Times New Roman" w:cs="Times New Roman"/>
                <w:b/>
                <w:color w:val="000000"/>
                <w:rPrChange w:id="111" w:author="RSR" w:date="2025-08-13T10:31:00Z">
                  <w:rPr>
                    <w:b/>
                    <w:color w:val="000000"/>
                    <w:sz w:val="20"/>
                  </w:rPr>
                </w:rPrChange>
              </w:rPr>
              <w:pPrChange w:id="112" w:author="RSR" w:date="2025-08-13T10:31:00Z">
                <w:pPr>
                  <w:spacing w:before="20" w:after="20"/>
                </w:pPr>
              </w:pPrChange>
            </w:pPr>
            <w:r w:rsidRPr="00F86D6B">
              <w:rPr>
                <w:rFonts w:ascii="Times New Roman" w:eastAsia="Times New Roman" w:hAnsi="Times New Roman" w:cs="Times New Roman"/>
                <w:b/>
                <w:color w:val="000000"/>
                <w:rPrChange w:id="113" w:author="RSR" w:date="2025-08-13T10:31:00Z">
                  <w:rPr>
                    <w:rFonts w:ascii="Times New Roman" w:eastAsia="Times New Roman" w:hAnsi="Times New Roman" w:cs="Times New Roman"/>
                    <w:b/>
                    <w:noProof/>
                    <w:color w:val="000000"/>
                    <w:sz w:val="20"/>
                  </w:rPr>
                </w:rPrChange>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D6E7F1B" w14:textId="77777777" w:rsidR="009C0114" w:rsidRPr="00F86D6B" w:rsidRDefault="009C0114">
            <w:pPr>
              <w:spacing w:after="0" w:line="276" w:lineRule="auto"/>
              <w:jc w:val="both"/>
              <w:rPr>
                <w:rFonts w:ascii="Times New Roman" w:hAnsi="Times New Roman" w:cs="Times New Roman"/>
                <w:b/>
                <w:color w:val="000000"/>
                <w:rPrChange w:id="114" w:author="RSR" w:date="2025-08-13T10:31:00Z">
                  <w:rPr>
                    <w:b/>
                    <w:color w:val="000000"/>
                    <w:sz w:val="20"/>
                  </w:rPr>
                </w:rPrChange>
              </w:rPr>
              <w:pPrChange w:id="115" w:author="RSR" w:date="2025-08-13T10:31:00Z">
                <w:pPr>
                  <w:spacing w:before="20" w:after="20"/>
                </w:pPr>
              </w:pPrChange>
            </w:pPr>
            <w:r w:rsidRPr="00F86D6B">
              <w:rPr>
                <w:rFonts w:ascii="Times New Roman" w:eastAsia="Times New Roman" w:hAnsi="Times New Roman" w:cs="Times New Roman"/>
                <w:b/>
                <w:color w:val="000000"/>
                <w:rPrChange w:id="116" w:author="RSR" w:date="2025-08-13T10:31:00Z">
                  <w:rPr>
                    <w:rFonts w:ascii="Times New Roman" w:eastAsia="Times New Roman" w:hAnsi="Times New Roman" w:cs="Times New Roman"/>
                    <w:b/>
                    <w:noProof/>
                    <w:color w:val="000000"/>
                    <w:sz w:val="20"/>
                  </w:rPr>
                </w:rPrChange>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130F1D08" w14:textId="77777777" w:rsidR="009C0114" w:rsidRPr="00F86D6B" w:rsidRDefault="009C0114">
            <w:pPr>
              <w:spacing w:after="0" w:line="276" w:lineRule="auto"/>
              <w:jc w:val="both"/>
              <w:rPr>
                <w:rFonts w:ascii="Times New Roman" w:hAnsi="Times New Roman" w:cs="Times New Roman"/>
                <w:b/>
                <w:color w:val="000000"/>
                <w:rPrChange w:id="117" w:author="RSR" w:date="2025-08-13T10:31:00Z">
                  <w:rPr>
                    <w:b/>
                    <w:color w:val="000000"/>
                    <w:sz w:val="20"/>
                  </w:rPr>
                </w:rPrChange>
              </w:rPr>
              <w:pPrChange w:id="118" w:author="RSR" w:date="2025-08-13T10:31:00Z">
                <w:pPr>
                  <w:spacing w:before="20" w:after="20"/>
                </w:pPr>
              </w:pPrChange>
            </w:pPr>
            <w:r w:rsidRPr="00F86D6B">
              <w:rPr>
                <w:rFonts w:ascii="Times New Roman" w:eastAsia="Times New Roman" w:hAnsi="Times New Roman" w:cs="Times New Roman"/>
                <w:b/>
                <w:color w:val="000000"/>
                <w:rPrChange w:id="119" w:author="RSR" w:date="2025-08-13T10:31:00Z">
                  <w:rPr>
                    <w:rFonts w:ascii="Times New Roman" w:eastAsia="Times New Roman" w:hAnsi="Times New Roman" w:cs="Times New Roman"/>
                    <w:b/>
                    <w:noProof/>
                    <w:color w:val="000000"/>
                    <w:sz w:val="20"/>
                  </w:rPr>
                </w:rPrChange>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5D976E0" w14:textId="77777777" w:rsidR="009C0114" w:rsidRPr="00F86D6B" w:rsidRDefault="009C0114">
            <w:pPr>
              <w:spacing w:after="0" w:line="276" w:lineRule="auto"/>
              <w:jc w:val="both"/>
              <w:rPr>
                <w:rFonts w:ascii="Times New Roman" w:hAnsi="Times New Roman" w:cs="Times New Roman"/>
                <w:color w:val="000000"/>
                <w:rPrChange w:id="120" w:author="RSR" w:date="2025-08-13T10:31:00Z">
                  <w:rPr>
                    <w:color w:val="000000"/>
                    <w:sz w:val="20"/>
                  </w:rPr>
                </w:rPrChange>
              </w:rPr>
              <w:pPrChange w:id="121" w:author="RSR" w:date="2025-08-13T10:31:00Z">
                <w:pPr>
                  <w:spacing w:before="20" w:after="20"/>
                </w:pPr>
              </w:pPrChange>
            </w:pPr>
            <w:r w:rsidRPr="00F86D6B">
              <w:rPr>
                <w:rFonts w:ascii="Times New Roman" w:eastAsia="Times New Roman" w:hAnsi="Times New Roman" w:cs="Times New Roman"/>
                <w:b/>
                <w:color w:val="000000"/>
                <w:rPrChange w:id="122" w:author="RSR" w:date="2025-08-13T10:31:00Z">
                  <w:rPr>
                    <w:rFonts w:ascii="Times New Roman" w:eastAsia="Times New Roman" w:hAnsi="Times New Roman" w:cs="Times New Roman"/>
                    <w:b/>
                    <w:noProof/>
                    <w:color w:val="000000"/>
                    <w:sz w:val="20"/>
                  </w:rPr>
                </w:rPrChange>
              </w:rPr>
              <w:t>Разгледана в стратегически план по ОСП</w:t>
            </w:r>
          </w:p>
        </w:tc>
      </w:tr>
      <w:tr w:rsidR="009C0114" w:rsidRPr="00F86D6B" w14:paraId="32939843" w14:textId="77777777"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4C67B7E3" w14:textId="77777777" w:rsidR="009C0114" w:rsidRPr="00F86D6B" w:rsidRDefault="009C0114">
            <w:pPr>
              <w:spacing w:after="0" w:line="276" w:lineRule="auto"/>
              <w:jc w:val="both"/>
              <w:rPr>
                <w:rFonts w:ascii="Times New Roman" w:hAnsi="Times New Roman" w:cs="Times New Roman"/>
                <w:color w:val="000000"/>
                <w:rPrChange w:id="123" w:author="RSR" w:date="2025-08-13T10:31:00Z">
                  <w:rPr>
                    <w:color w:val="000000"/>
                    <w:sz w:val="20"/>
                  </w:rPr>
                </w:rPrChange>
              </w:rPr>
              <w:pPrChange w:id="124" w:author="RSR" w:date="2025-08-13T10:31:00Z">
                <w:pPr>
                  <w:spacing w:before="20" w:after="20"/>
                </w:pPr>
              </w:pPrChange>
            </w:pPr>
            <w:r w:rsidRPr="00F86D6B">
              <w:rPr>
                <w:rFonts w:ascii="Times New Roman" w:eastAsia="Times New Roman" w:hAnsi="Times New Roman" w:cs="Times New Roman"/>
                <w:color w:val="000000"/>
                <w:rPrChange w:id="125" w:author="RSR" w:date="2025-08-13T10:31:00Z">
                  <w:rPr>
                    <w:rFonts w:ascii="Times New Roman" w:eastAsia="Times New Roman" w:hAnsi="Times New Roman" w:cs="Times New Roman"/>
                    <w:noProof/>
                    <w:color w:val="000000"/>
                    <w:sz w:val="20"/>
                  </w:rPr>
                </w:rPrChange>
              </w:rPr>
              <w:t>П.1.6.</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42064CCB" w14:textId="77777777" w:rsidR="009C0114" w:rsidRPr="00F86D6B" w:rsidRDefault="009C0114">
            <w:pPr>
              <w:spacing w:after="0" w:line="276" w:lineRule="auto"/>
              <w:jc w:val="both"/>
              <w:rPr>
                <w:rFonts w:ascii="Times New Roman" w:hAnsi="Times New Roman" w:cs="Times New Roman"/>
                <w:color w:val="000000"/>
                <w:rPrChange w:id="126" w:author="RSR" w:date="2025-08-13T10:31:00Z">
                  <w:rPr>
                    <w:color w:val="000000"/>
                    <w:sz w:val="20"/>
                  </w:rPr>
                </w:rPrChange>
              </w:rPr>
              <w:pPrChange w:id="127" w:author="RSR" w:date="2025-08-13T10:31:00Z">
                <w:pPr>
                  <w:spacing w:before="20" w:after="20"/>
                </w:pPr>
              </w:pPrChange>
            </w:pPr>
            <w:r w:rsidRPr="00F86D6B">
              <w:rPr>
                <w:rFonts w:ascii="Times New Roman" w:eastAsia="Times New Roman" w:hAnsi="Times New Roman" w:cs="Times New Roman"/>
                <w:color w:val="000000"/>
                <w:rPrChange w:id="128" w:author="RSR" w:date="2025-08-13T10:31:00Z">
                  <w:rPr>
                    <w:rFonts w:ascii="Times New Roman" w:eastAsia="Times New Roman" w:hAnsi="Times New Roman" w:cs="Times New Roman"/>
                    <w:noProof/>
                    <w:color w:val="000000"/>
                    <w:sz w:val="20"/>
                  </w:rPr>
                </w:rPrChange>
              </w:rPr>
              <w:t xml:space="preserve">Оптимизиране на възможностите за напояване за намаляване </w:t>
            </w:r>
            <w:r w:rsidRPr="00F86D6B">
              <w:rPr>
                <w:rFonts w:ascii="Times New Roman" w:eastAsia="Times New Roman" w:hAnsi="Times New Roman" w:cs="Times New Roman"/>
                <w:color w:val="000000"/>
                <w:rPrChange w:id="129" w:author="RSR" w:date="2025-08-13T10:31:00Z">
                  <w:rPr>
                    <w:rFonts w:ascii="Times New Roman" w:eastAsia="Times New Roman" w:hAnsi="Times New Roman" w:cs="Times New Roman"/>
                    <w:noProof/>
                    <w:color w:val="000000"/>
                    <w:sz w:val="20"/>
                  </w:rPr>
                </w:rPrChange>
              </w:rPr>
              <w:lastRenderedPageBreak/>
              <w:t>на негативните последици от проявление</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06BCCC9C" w14:textId="77777777" w:rsidR="009C0114" w:rsidRPr="00F86D6B" w:rsidRDefault="009C0114">
            <w:pPr>
              <w:spacing w:after="0" w:line="276" w:lineRule="auto"/>
              <w:jc w:val="both"/>
              <w:rPr>
                <w:rFonts w:ascii="Times New Roman" w:hAnsi="Times New Roman" w:cs="Times New Roman"/>
                <w:color w:val="000000"/>
                <w:rPrChange w:id="130" w:author="RSR" w:date="2025-08-13T10:31:00Z">
                  <w:rPr>
                    <w:color w:val="000000"/>
                    <w:sz w:val="20"/>
                  </w:rPr>
                </w:rPrChange>
              </w:rPr>
              <w:pPrChange w:id="131" w:author="RSR" w:date="2025-08-13T10:31:00Z">
                <w:pPr>
                  <w:spacing w:before="20" w:after="20"/>
                </w:pPr>
              </w:pPrChange>
            </w:pPr>
            <w:r w:rsidRPr="00F86D6B">
              <w:rPr>
                <w:rFonts w:ascii="Times New Roman" w:eastAsia="Times New Roman" w:hAnsi="Times New Roman" w:cs="Times New Roman"/>
                <w:color w:val="000000"/>
                <w:rPrChange w:id="132" w:author="RSR" w:date="2025-08-13T10:31:00Z">
                  <w:rPr>
                    <w:rFonts w:ascii="Times New Roman" w:eastAsia="Times New Roman" w:hAnsi="Times New Roman" w:cs="Times New Roman"/>
                    <w:noProof/>
                    <w:color w:val="000000"/>
                    <w:sz w:val="20"/>
                  </w:rPr>
                </w:rPrChange>
              </w:rPr>
              <w:lastRenderedPageBreak/>
              <w:t>среден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14022D61" w14:textId="77777777" w:rsidR="009C0114" w:rsidRPr="00F86D6B" w:rsidRDefault="009C0114">
            <w:pPr>
              <w:spacing w:after="0" w:line="276" w:lineRule="auto"/>
              <w:jc w:val="both"/>
              <w:rPr>
                <w:rFonts w:ascii="Times New Roman" w:hAnsi="Times New Roman" w:cs="Times New Roman"/>
                <w:color w:val="000000"/>
                <w:rPrChange w:id="133" w:author="RSR" w:date="2025-08-13T10:31:00Z">
                  <w:rPr>
                    <w:color w:val="000000"/>
                    <w:sz w:val="20"/>
                  </w:rPr>
                </w:rPrChange>
              </w:rPr>
              <w:pPrChange w:id="134" w:author="RSR" w:date="2025-08-13T10:31:00Z">
                <w:pPr>
                  <w:spacing w:before="20" w:after="20"/>
                </w:pPr>
              </w:pPrChange>
            </w:pPr>
            <w:r w:rsidRPr="00F86D6B">
              <w:rPr>
                <w:rFonts w:ascii="Times New Roman" w:eastAsia="Times New Roman" w:hAnsi="Times New Roman" w:cs="Times New Roman"/>
                <w:color w:val="000000"/>
                <w:rPrChange w:id="135" w:author="RSR" w:date="2025-08-13T10:31:00Z">
                  <w:rPr>
                    <w:rFonts w:ascii="Times New Roman" w:eastAsia="Times New Roman" w:hAnsi="Times New Roman" w:cs="Times New Roman"/>
                    <w:noProof/>
                    <w:color w:val="000000"/>
                    <w:sz w:val="20"/>
                  </w:rPr>
                </w:rPrChange>
              </w:rPr>
              <w:t>Да</w:t>
            </w:r>
          </w:p>
        </w:tc>
      </w:tr>
      <w:tr w:rsidR="009C0114" w:rsidRPr="00F86D6B" w14:paraId="68EC95FB" w14:textId="77777777"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63451AC1" w14:textId="77777777" w:rsidR="009C0114" w:rsidRPr="00F86D6B" w:rsidRDefault="009C0114">
            <w:pPr>
              <w:spacing w:after="0" w:line="276" w:lineRule="auto"/>
              <w:jc w:val="both"/>
              <w:rPr>
                <w:rFonts w:ascii="Times New Roman" w:hAnsi="Times New Roman" w:cs="Times New Roman"/>
                <w:color w:val="000000"/>
                <w:rPrChange w:id="136" w:author="RSR" w:date="2025-08-13T10:31:00Z">
                  <w:rPr>
                    <w:color w:val="000000"/>
                    <w:sz w:val="20"/>
                  </w:rPr>
                </w:rPrChange>
              </w:rPr>
              <w:pPrChange w:id="137" w:author="RSR" w:date="2025-08-13T10:31:00Z">
                <w:pPr>
                  <w:spacing w:before="20" w:after="20"/>
                </w:pPr>
              </w:pPrChange>
            </w:pPr>
            <w:r w:rsidRPr="00F86D6B">
              <w:rPr>
                <w:rFonts w:ascii="Times New Roman" w:eastAsia="Times New Roman" w:hAnsi="Times New Roman" w:cs="Times New Roman"/>
                <w:color w:val="000000"/>
                <w:rPrChange w:id="138" w:author="RSR" w:date="2025-08-13T10:31:00Z">
                  <w:rPr>
                    <w:rFonts w:ascii="Times New Roman" w:eastAsia="Times New Roman" w:hAnsi="Times New Roman" w:cs="Times New Roman"/>
                    <w:noProof/>
                    <w:color w:val="000000"/>
                    <w:sz w:val="20"/>
                  </w:rPr>
                </w:rPrChange>
              </w:rPr>
              <w:t>П.10.5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6D2044D6" w14:textId="77777777" w:rsidR="009C0114" w:rsidRPr="00F86D6B" w:rsidRDefault="009C0114">
            <w:pPr>
              <w:spacing w:after="0" w:line="276" w:lineRule="auto"/>
              <w:jc w:val="both"/>
              <w:rPr>
                <w:rFonts w:ascii="Times New Roman" w:hAnsi="Times New Roman" w:cs="Times New Roman"/>
                <w:color w:val="000000"/>
                <w:rPrChange w:id="139" w:author="RSR" w:date="2025-08-13T10:31:00Z">
                  <w:rPr>
                    <w:color w:val="000000"/>
                    <w:sz w:val="20"/>
                  </w:rPr>
                </w:rPrChange>
              </w:rPr>
              <w:pPrChange w:id="140" w:author="RSR" w:date="2025-08-13T10:31:00Z">
                <w:pPr>
                  <w:spacing w:before="20" w:after="20"/>
                </w:pPr>
              </w:pPrChange>
            </w:pPr>
            <w:r w:rsidRPr="00F86D6B">
              <w:rPr>
                <w:rFonts w:ascii="Times New Roman" w:eastAsia="Times New Roman" w:hAnsi="Times New Roman" w:cs="Times New Roman"/>
                <w:color w:val="000000"/>
                <w:rPrChange w:id="141" w:author="RSR" w:date="2025-08-13T10:31:00Z">
                  <w:rPr>
                    <w:rFonts w:ascii="Times New Roman" w:eastAsia="Times New Roman" w:hAnsi="Times New Roman" w:cs="Times New Roman"/>
                    <w:noProof/>
                    <w:color w:val="000000"/>
                    <w:sz w:val="20"/>
                  </w:rPr>
                </w:rPrChange>
              </w:rPr>
              <w:t xml:space="preserve">Цифровизация и дигитализация. Подкрепа за внедряването на цифрови технологии за управление на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09FDC712" w14:textId="77777777" w:rsidR="009C0114" w:rsidRPr="00F86D6B" w:rsidRDefault="009C0114">
            <w:pPr>
              <w:spacing w:after="0" w:line="276" w:lineRule="auto"/>
              <w:jc w:val="both"/>
              <w:rPr>
                <w:rFonts w:ascii="Times New Roman" w:hAnsi="Times New Roman" w:cs="Times New Roman"/>
                <w:color w:val="000000"/>
                <w:rPrChange w:id="142" w:author="RSR" w:date="2025-08-13T10:31:00Z">
                  <w:rPr>
                    <w:color w:val="000000"/>
                    <w:sz w:val="20"/>
                  </w:rPr>
                </w:rPrChange>
              </w:rPr>
              <w:pPrChange w:id="143" w:author="RSR" w:date="2025-08-13T10:31:00Z">
                <w:pPr>
                  <w:spacing w:before="20" w:after="20"/>
                </w:pPr>
              </w:pPrChange>
            </w:pPr>
            <w:r w:rsidRPr="00F86D6B">
              <w:rPr>
                <w:rFonts w:ascii="Times New Roman" w:eastAsia="Times New Roman" w:hAnsi="Times New Roman" w:cs="Times New Roman"/>
                <w:color w:val="000000"/>
                <w:rPrChange w:id="144" w:author="RSR" w:date="2025-08-13T10:31:00Z">
                  <w:rPr>
                    <w:rFonts w:ascii="Times New Roman" w:eastAsia="Times New Roman" w:hAnsi="Times New Roman" w:cs="Times New Roman"/>
                    <w:noProof/>
                    <w:color w:val="000000"/>
                    <w:sz w:val="20"/>
                  </w:rPr>
                </w:rPrChange>
              </w:rPr>
              <w:t>Висок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67CAC4CB" w14:textId="77777777" w:rsidR="009C0114" w:rsidRPr="00F86D6B" w:rsidRDefault="009C0114">
            <w:pPr>
              <w:spacing w:after="0" w:line="276" w:lineRule="auto"/>
              <w:jc w:val="both"/>
              <w:rPr>
                <w:rFonts w:ascii="Times New Roman" w:hAnsi="Times New Roman" w:cs="Times New Roman"/>
                <w:color w:val="000000"/>
                <w:rPrChange w:id="145" w:author="RSR" w:date="2025-08-13T10:31:00Z">
                  <w:rPr>
                    <w:color w:val="000000"/>
                    <w:sz w:val="20"/>
                  </w:rPr>
                </w:rPrChange>
              </w:rPr>
              <w:pPrChange w:id="146" w:author="RSR" w:date="2025-08-13T10:31:00Z">
                <w:pPr>
                  <w:spacing w:before="20" w:after="20"/>
                </w:pPr>
              </w:pPrChange>
            </w:pPr>
            <w:r w:rsidRPr="00F86D6B">
              <w:rPr>
                <w:rFonts w:ascii="Times New Roman" w:eastAsia="Times New Roman" w:hAnsi="Times New Roman" w:cs="Times New Roman"/>
                <w:color w:val="000000"/>
                <w:rPrChange w:id="147" w:author="RSR" w:date="2025-08-13T10:31:00Z">
                  <w:rPr>
                    <w:rFonts w:ascii="Times New Roman" w:eastAsia="Times New Roman" w:hAnsi="Times New Roman" w:cs="Times New Roman"/>
                    <w:noProof/>
                    <w:color w:val="000000"/>
                    <w:sz w:val="20"/>
                  </w:rPr>
                </w:rPrChange>
              </w:rPr>
              <w:t>Да</w:t>
            </w:r>
          </w:p>
        </w:tc>
      </w:tr>
      <w:tr w:rsidR="009C0114" w:rsidRPr="00F86D6B" w14:paraId="12EBBA6A" w14:textId="77777777"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5742B026" w14:textId="77777777" w:rsidR="009C0114" w:rsidRPr="00F86D6B" w:rsidRDefault="009C0114">
            <w:pPr>
              <w:spacing w:after="0" w:line="276" w:lineRule="auto"/>
              <w:jc w:val="both"/>
              <w:rPr>
                <w:rFonts w:ascii="Times New Roman" w:hAnsi="Times New Roman" w:cs="Times New Roman"/>
                <w:color w:val="000000"/>
                <w:rPrChange w:id="148" w:author="RSR" w:date="2025-08-13T10:31:00Z">
                  <w:rPr>
                    <w:color w:val="000000"/>
                    <w:sz w:val="20"/>
                  </w:rPr>
                </w:rPrChange>
              </w:rPr>
              <w:pPrChange w:id="149" w:author="RSR" w:date="2025-08-13T10:31:00Z">
                <w:pPr>
                  <w:spacing w:before="20" w:after="20"/>
                </w:pPr>
              </w:pPrChange>
            </w:pPr>
            <w:r w:rsidRPr="00F86D6B">
              <w:rPr>
                <w:rFonts w:ascii="Times New Roman" w:eastAsia="Times New Roman" w:hAnsi="Times New Roman" w:cs="Times New Roman"/>
                <w:color w:val="000000"/>
                <w:rPrChange w:id="150" w:author="RSR" w:date="2025-08-13T10:31:00Z">
                  <w:rPr>
                    <w:rFonts w:ascii="Times New Roman" w:eastAsia="Times New Roman" w:hAnsi="Times New Roman" w:cs="Times New Roman"/>
                    <w:noProof/>
                    <w:color w:val="000000"/>
                    <w:sz w:val="20"/>
                  </w:rPr>
                </w:rPrChange>
              </w:rPr>
              <w:t>П.2.2.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346C8636" w14:textId="77777777" w:rsidR="009C0114" w:rsidRPr="00F86D6B" w:rsidRDefault="009C0114">
            <w:pPr>
              <w:spacing w:after="0" w:line="276" w:lineRule="auto"/>
              <w:jc w:val="both"/>
              <w:rPr>
                <w:rFonts w:ascii="Times New Roman" w:hAnsi="Times New Roman" w:cs="Times New Roman"/>
                <w:color w:val="000000"/>
                <w:rPrChange w:id="151" w:author="RSR" w:date="2025-08-13T10:31:00Z">
                  <w:rPr>
                    <w:color w:val="000000"/>
                    <w:sz w:val="20"/>
                  </w:rPr>
                </w:rPrChange>
              </w:rPr>
              <w:pPrChange w:id="152" w:author="RSR" w:date="2025-08-13T10:31:00Z">
                <w:pPr>
                  <w:spacing w:before="20" w:after="20"/>
                </w:pPr>
              </w:pPrChange>
            </w:pPr>
            <w:r w:rsidRPr="00F86D6B">
              <w:rPr>
                <w:rFonts w:ascii="Times New Roman" w:eastAsia="Times New Roman" w:hAnsi="Times New Roman" w:cs="Times New Roman"/>
                <w:color w:val="000000"/>
                <w:rPrChange w:id="153" w:author="RSR" w:date="2025-08-13T10:31:00Z">
                  <w:rPr>
                    <w:rFonts w:ascii="Times New Roman" w:eastAsia="Times New Roman" w:hAnsi="Times New Roman" w:cs="Times New Roman"/>
                    <w:noProof/>
                    <w:color w:val="000000"/>
                    <w:sz w:val="20"/>
                  </w:rPr>
                </w:rPrChange>
              </w:rPr>
              <w:t>Подобряване на производителността и добивите на малки и средни стопанства в секторите на селското</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42658861" w14:textId="77777777" w:rsidR="009C0114" w:rsidRPr="00F86D6B" w:rsidRDefault="009C0114">
            <w:pPr>
              <w:spacing w:after="0" w:line="276" w:lineRule="auto"/>
              <w:jc w:val="both"/>
              <w:rPr>
                <w:rFonts w:ascii="Times New Roman" w:hAnsi="Times New Roman" w:cs="Times New Roman"/>
                <w:color w:val="000000"/>
                <w:rPrChange w:id="154" w:author="RSR" w:date="2025-08-13T10:31:00Z">
                  <w:rPr>
                    <w:color w:val="000000"/>
                    <w:sz w:val="20"/>
                  </w:rPr>
                </w:rPrChange>
              </w:rPr>
              <w:pPrChange w:id="155" w:author="RSR" w:date="2025-08-13T10:31:00Z">
                <w:pPr>
                  <w:spacing w:before="20" w:after="20"/>
                </w:pPr>
              </w:pPrChange>
            </w:pPr>
            <w:r w:rsidRPr="00F86D6B">
              <w:rPr>
                <w:rFonts w:ascii="Times New Roman" w:eastAsia="Times New Roman" w:hAnsi="Times New Roman" w:cs="Times New Roman"/>
                <w:color w:val="000000"/>
                <w:rPrChange w:id="156" w:author="RSR" w:date="2025-08-13T10:31:00Z">
                  <w:rPr>
                    <w:rFonts w:ascii="Times New Roman" w:eastAsia="Times New Roman" w:hAnsi="Times New Roman" w:cs="Times New Roman"/>
                    <w:noProof/>
                    <w:color w:val="000000"/>
                    <w:sz w:val="20"/>
                  </w:rPr>
                </w:rPrChange>
              </w:rPr>
              <w:t>среден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4C2DC502" w14:textId="77777777" w:rsidR="009C0114" w:rsidRPr="00F86D6B" w:rsidRDefault="009C0114">
            <w:pPr>
              <w:spacing w:after="0" w:line="276" w:lineRule="auto"/>
              <w:jc w:val="both"/>
              <w:rPr>
                <w:rFonts w:ascii="Times New Roman" w:hAnsi="Times New Roman" w:cs="Times New Roman"/>
                <w:color w:val="000000"/>
                <w:rPrChange w:id="157" w:author="RSR" w:date="2025-08-13T10:31:00Z">
                  <w:rPr>
                    <w:color w:val="000000"/>
                    <w:sz w:val="20"/>
                  </w:rPr>
                </w:rPrChange>
              </w:rPr>
              <w:pPrChange w:id="158" w:author="RSR" w:date="2025-08-13T10:31:00Z">
                <w:pPr>
                  <w:spacing w:before="20" w:after="20"/>
                </w:pPr>
              </w:pPrChange>
            </w:pPr>
            <w:r w:rsidRPr="00F86D6B">
              <w:rPr>
                <w:rFonts w:ascii="Times New Roman" w:eastAsia="Times New Roman" w:hAnsi="Times New Roman" w:cs="Times New Roman"/>
                <w:color w:val="000000"/>
                <w:rPrChange w:id="159" w:author="RSR" w:date="2025-08-13T10:31:00Z">
                  <w:rPr>
                    <w:rFonts w:ascii="Times New Roman" w:eastAsia="Times New Roman" w:hAnsi="Times New Roman" w:cs="Times New Roman"/>
                    <w:noProof/>
                    <w:color w:val="000000"/>
                    <w:sz w:val="20"/>
                  </w:rPr>
                </w:rPrChange>
              </w:rPr>
              <w:t>Да</w:t>
            </w:r>
          </w:p>
        </w:tc>
      </w:tr>
      <w:tr w:rsidR="009C0114" w:rsidRPr="00F86D6B" w14:paraId="3F65BABB" w14:textId="77777777"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785B426E" w14:textId="77777777" w:rsidR="009C0114" w:rsidRPr="00F86D6B" w:rsidRDefault="009C0114">
            <w:pPr>
              <w:spacing w:after="0" w:line="276" w:lineRule="auto"/>
              <w:jc w:val="both"/>
              <w:rPr>
                <w:rFonts w:ascii="Times New Roman" w:hAnsi="Times New Roman" w:cs="Times New Roman"/>
                <w:color w:val="000000"/>
                <w:rPrChange w:id="160" w:author="RSR" w:date="2025-08-13T10:31:00Z">
                  <w:rPr>
                    <w:color w:val="000000"/>
                    <w:sz w:val="20"/>
                  </w:rPr>
                </w:rPrChange>
              </w:rPr>
              <w:pPrChange w:id="161" w:author="RSR" w:date="2025-08-13T10:31:00Z">
                <w:pPr>
                  <w:spacing w:before="20" w:after="20"/>
                </w:pPr>
              </w:pPrChange>
            </w:pPr>
            <w:r w:rsidRPr="00F86D6B">
              <w:rPr>
                <w:rFonts w:ascii="Times New Roman" w:eastAsia="Times New Roman" w:hAnsi="Times New Roman" w:cs="Times New Roman"/>
                <w:color w:val="000000"/>
                <w:rPrChange w:id="162" w:author="RSR" w:date="2025-08-13T10:31:00Z">
                  <w:rPr>
                    <w:rFonts w:ascii="Times New Roman" w:eastAsia="Times New Roman" w:hAnsi="Times New Roman" w:cs="Times New Roman"/>
                    <w:noProof/>
                    <w:color w:val="000000"/>
                    <w:sz w:val="20"/>
                  </w:rPr>
                </w:rPrChange>
              </w:rPr>
              <w:t>П.2.3.</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60107291" w14:textId="77777777" w:rsidR="009C0114" w:rsidRPr="00F86D6B" w:rsidRDefault="009C0114">
            <w:pPr>
              <w:spacing w:after="0" w:line="276" w:lineRule="auto"/>
              <w:jc w:val="both"/>
              <w:rPr>
                <w:rFonts w:ascii="Times New Roman" w:hAnsi="Times New Roman" w:cs="Times New Roman"/>
                <w:color w:val="000000"/>
                <w:rPrChange w:id="163" w:author="RSR" w:date="2025-08-13T10:31:00Z">
                  <w:rPr>
                    <w:color w:val="000000"/>
                    <w:sz w:val="20"/>
                  </w:rPr>
                </w:rPrChange>
              </w:rPr>
              <w:pPrChange w:id="164" w:author="RSR" w:date="2025-08-13T10:31:00Z">
                <w:pPr>
                  <w:spacing w:before="20" w:after="20"/>
                </w:pPr>
              </w:pPrChange>
            </w:pPr>
            <w:r w:rsidRPr="00F86D6B">
              <w:rPr>
                <w:rFonts w:ascii="Times New Roman" w:eastAsia="Times New Roman" w:hAnsi="Times New Roman" w:cs="Times New Roman"/>
                <w:color w:val="000000"/>
                <w:rPrChange w:id="165" w:author="RSR" w:date="2025-08-13T10:31:00Z">
                  <w:rPr>
                    <w:rFonts w:ascii="Times New Roman" w:eastAsia="Times New Roman" w:hAnsi="Times New Roman" w:cs="Times New Roman"/>
                    <w:noProof/>
                    <w:color w:val="000000"/>
                    <w:sz w:val="20"/>
                  </w:rPr>
                </w:rPrChange>
              </w:rPr>
              <w:t>Ускоряване на модернизацията и технологично обновяване на малките и средни стопанства</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72080136" w14:textId="77777777" w:rsidR="009C0114" w:rsidRPr="00F86D6B" w:rsidRDefault="009C0114">
            <w:pPr>
              <w:spacing w:after="0" w:line="276" w:lineRule="auto"/>
              <w:jc w:val="both"/>
              <w:rPr>
                <w:rFonts w:ascii="Times New Roman" w:hAnsi="Times New Roman" w:cs="Times New Roman"/>
                <w:color w:val="000000"/>
                <w:rPrChange w:id="166" w:author="RSR" w:date="2025-08-13T10:31:00Z">
                  <w:rPr>
                    <w:color w:val="000000"/>
                    <w:sz w:val="20"/>
                  </w:rPr>
                </w:rPrChange>
              </w:rPr>
              <w:pPrChange w:id="167" w:author="RSR" w:date="2025-08-13T10:31:00Z">
                <w:pPr>
                  <w:spacing w:before="20" w:after="20"/>
                </w:pPr>
              </w:pPrChange>
            </w:pPr>
            <w:r w:rsidRPr="00F86D6B">
              <w:rPr>
                <w:rFonts w:ascii="Times New Roman" w:eastAsia="Times New Roman" w:hAnsi="Times New Roman" w:cs="Times New Roman"/>
                <w:color w:val="000000"/>
                <w:rPrChange w:id="168" w:author="RSR" w:date="2025-08-13T10:31:00Z">
                  <w:rPr>
                    <w:rFonts w:ascii="Times New Roman" w:eastAsia="Times New Roman" w:hAnsi="Times New Roman" w:cs="Times New Roman"/>
                    <w:noProof/>
                    <w:color w:val="000000"/>
                    <w:sz w:val="20"/>
                  </w:rPr>
                </w:rPrChange>
              </w:rPr>
              <w:t>среден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38235AF8" w14:textId="77777777" w:rsidR="009C0114" w:rsidRPr="00F86D6B" w:rsidRDefault="009C0114">
            <w:pPr>
              <w:spacing w:after="0" w:line="276" w:lineRule="auto"/>
              <w:jc w:val="both"/>
              <w:rPr>
                <w:rFonts w:ascii="Times New Roman" w:hAnsi="Times New Roman" w:cs="Times New Roman"/>
                <w:color w:val="000000"/>
                <w:rPrChange w:id="169" w:author="RSR" w:date="2025-08-13T10:31:00Z">
                  <w:rPr>
                    <w:color w:val="000000"/>
                    <w:sz w:val="20"/>
                  </w:rPr>
                </w:rPrChange>
              </w:rPr>
              <w:pPrChange w:id="170" w:author="RSR" w:date="2025-08-13T10:31:00Z">
                <w:pPr>
                  <w:spacing w:before="20" w:after="20"/>
                </w:pPr>
              </w:pPrChange>
            </w:pPr>
            <w:r w:rsidRPr="00F86D6B">
              <w:rPr>
                <w:rFonts w:ascii="Times New Roman" w:eastAsia="Times New Roman" w:hAnsi="Times New Roman" w:cs="Times New Roman"/>
                <w:color w:val="000000"/>
                <w:rPrChange w:id="171" w:author="RSR" w:date="2025-08-13T10:31:00Z">
                  <w:rPr>
                    <w:rFonts w:ascii="Times New Roman" w:eastAsia="Times New Roman" w:hAnsi="Times New Roman" w:cs="Times New Roman"/>
                    <w:noProof/>
                    <w:color w:val="000000"/>
                    <w:sz w:val="20"/>
                  </w:rPr>
                </w:rPrChange>
              </w:rPr>
              <w:t>Да</w:t>
            </w:r>
          </w:p>
        </w:tc>
      </w:tr>
      <w:tr w:rsidR="009C0114" w:rsidRPr="00F86D6B" w14:paraId="3123A148" w14:textId="77777777"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3CB95B38" w14:textId="77777777" w:rsidR="009C0114" w:rsidRPr="00F86D6B" w:rsidRDefault="009C0114">
            <w:pPr>
              <w:spacing w:after="0" w:line="276" w:lineRule="auto"/>
              <w:jc w:val="both"/>
              <w:rPr>
                <w:rFonts w:ascii="Times New Roman" w:hAnsi="Times New Roman" w:cs="Times New Roman"/>
                <w:color w:val="000000"/>
                <w:rPrChange w:id="172" w:author="RSR" w:date="2025-08-13T10:31:00Z">
                  <w:rPr>
                    <w:color w:val="000000"/>
                    <w:sz w:val="20"/>
                  </w:rPr>
                </w:rPrChange>
              </w:rPr>
              <w:pPrChange w:id="173" w:author="RSR" w:date="2025-08-13T10:31:00Z">
                <w:pPr>
                  <w:spacing w:before="20" w:after="20"/>
                </w:pPr>
              </w:pPrChange>
            </w:pPr>
            <w:r w:rsidRPr="00F86D6B">
              <w:rPr>
                <w:rFonts w:ascii="Times New Roman" w:eastAsia="Times New Roman" w:hAnsi="Times New Roman" w:cs="Times New Roman"/>
                <w:color w:val="000000"/>
                <w:rPrChange w:id="174" w:author="RSR" w:date="2025-08-13T10:31:00Z">
                  <w:rPr>
                    <w:rFonts w:ascii="Times New Roman" w:eastAsia="Times New Roman" w:hAnsi="Times New Roman" w:cs="Times New Roman"/>
                    <w:noProof/>
                    <w:color w:val="000000"/>
                    <w:sz w:val="20"/>
                  </w:rPr>
                </w:rPrChange>
              </w:rPr>
              <w:t>П.2.6.</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2DED5188" w14:textId="77777777" w:rsidR="009C0114" w:rsidRPr="00F86D6B" w:rsidRDefault="009C0114">
            <w:pPr>
              <w:spacing w:after="0" w:line="276" w:lineRule="auto"/>
              <w:jc w:val="both"/>
              <w:rPr>
                <w:rFonts w:ascii="Times New Roman" w:hAnsi="Times New Roman" w:cs="Times New Roman"/>
                <w:color w:val="000000"/>
                <w:rPrChange w:id="175" w:author="RSR" w:date="2025-08-13T10:31:00Z">
                  <w:rPr>
                    <w:color w:val="000000"/>
                    <w:sz w:val="20"/>
                  </w:rPr>
                </w:rPrChange>
              </w:rPr>
              <w:pPrChange w:id="176" w:author="RSR" w:date="2025-08-13T10:31:00Z">
                <w:pPr>
                  <w:spacing w:before="20" w:after="20"/>
                </w:pPr>
              </w:pPrChange>
            </w:pPr>
            <w:r w:rsidRPr="00F86D6B">
              <w:rPr>
                <w:rFonts w:ascii="Times New Roman" w:eastAsia="Times New Roman" w:hAnsi="Times New Roman" w:cs="Times New Roman"/>
                <w:color w:val="000000"/>
                <w:rPrChange w:id="177" w:author="RSR" w:date="2025-08-13T10:31:00Z">
                  <w:rPr>
                    <w:rFonts w:ascii="Times New Roman" w:eastAsia="Times New Roman" w:hAnsi="Times New Roman" w:cs="Times New Roman"/>
                    <w:noProof/>
                    <w:color w:val="000000"/>
                    <w:sz w:val="20"/>
                  </w:rPr>
                </w:rPrChange>
              </w:rPr>
              <w:t>Модернизация и внедряване на иновации и цифровизация в устойчиви стопанства, насърчаване на</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045D8E40" w14:textId="77777777" w:rsidR="009C0114" w:rsidRPr="00F86D6B" w:rsidRDefault="009C0114">
            <w:pPr>
              <w:spacing w:after="0" w:line="276" w:lineRule="auto"/>
              <w:jc w:val="both"/>
              <w:rPr>
                <w:rFonts w:ascii="Times New Roman" w:hAnsi="Times New Roman" w:cs="Times New Roman"/>
                <w:color w:val="000000"/>
                <w:rPrChange w:id="178" w:author="RSR" w:date="2025-08-13T10:31:00Z">
                  <w:rPr>
                    <w:color w:val="000000"/>
                    <w:sz w:val="20"/>
                  </w:rPr>
                </w:rPrChange>
              </w:rPr>
              <w:pPrChange w:id="179" w:author="RSR" w:date="2025-08-13T10:31:00Z">
                <w:pPr>
                  <w:spacing w:before="20" w:after="20"/>
                </w:pPr>
              </w:pPrChange>
            </w:pPr>
            <w:r w:rsidRPr="00F86D6B">
              <w:rPr>
                <w:rFonts w:ascii="Times New Roman" w:eastAsia="Times New Roman" w:hAnsi="Times New Roman" w:cs="Times New Roman"/>
                <w:color w:val="000000"/>
                <w:rPrChange w:id="180" w:author="RSR" w:date="2025-08-13T10:31:00Z">
                  <w:rPr>
                    <w:rFonts w:ascii="Times New Roman" w:eastAsia="Times New Roman" w:hAnsi="Times New Roman" w:cs="Times New Roman"/>
                    <w:noProof/>
                    <w:color w:val="000000"/>
                    <w:sz w:val="20"/>
                  </w:rPr>
                </w:rPrChange>
              </w:rPr>
              <w:t>висок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1426D770" w14:textId="77777777" w:rsidR="009C0114" w:rsidRPr="00F86D6B" w:rsidRDefault="009C0114">
            <w:pPr>
              <w:spacing w:after="0" w:line="276" w:lineRule="auto"/>
              <w:jc w:val="both"/>
              <w:rPr>
                <w:rFonts w:ascii="Times New Roman" w:hAnsi="Times New Roman" w:cs="Times New Roman"/>
                <w:color w:val="000000"/>
                <w:rPrChange w:id="181" w:author="RSR" w:date="2025-08-13T10:31:00Z">
                  <w:rPr>
                    <w:color w:val="000000"/>
                    <w:sz w:val="20"/>
                  </w:rPr>
                </w:rPrChange>
              </w:rPr>
              <w:pPrChange w:id="182" w:author="RSR" w:date="2025-08-13T10:31:00Z">
                <w:pPr>
                  <w:spacing w:before="20" w:after="20"/>
                </w:pPr>
              </w:pPrChange>
            </w:pPr>
            <w:r w:rsidRPr="00F86D6B">
              <w:rPr>
                <w:rFonts w:ascii="Times New Roman" w:eastAsia="Times New Roman" w:hAnsi="Times New Roman" w:cs="Times New Roman"/>
                <w:color w:val="000000"/>
                <w:rPrChange w:id="183" w:author="RSR" w:date="2025-08-13T10:31:00Z">
                  <w:rPr>
                    <w:rFonts w:ascii="Times New Roman" w:eastAsia="Times New Roman" w:hAnsi="Times New Roman" w:cs="Times New Roman"/>
                    <w:noProof/>
                    <w:color w:val="000000"/>
                    <w:sz w:val="20"/>
                  </w:rPr>
                </w:rPrChange>
              </w:rPr>
              <w:t>Да</w:t>
            </w:r>
          </w:p>
        </w:tc>
      </w:tr>
      <w:tr w:rsidR="009C0114" w:rsidRPr="00F86D6B" w14:paraId="14CDE721" w14:textId="77777777"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3EEF0679" w14:textId="77777777" w:rsidR="009C0114" w:rsidRPr="00F86D6B" w:rsidRDefault="009C0114">
            <w:pPr>
              <w:spacing w:after="0" w:line="276" w:lineRule="auto"/>
              <w:jc w:val="both"/>
              <w:rPr>
                <w:rFonts w:ascii="Times New Roman" w:hAnsi="Times New Roman" w:cs="Times New Roman"/>
                <w:color w:val="000000"/>
                <w:rPrChange w:id="184" w:author="RSR" w:date="2025-08-13T10:31:00Z">
                  <w:rPr>
                    <w:color w:val="000000"/>
                    <w:sz w:val="20"/>
                  </w:rPr>
                </w:rPrChange>
              </w:rPr>
              <w:pPrChange w:id="185" w:author="RSR" w:date="2025-08-13T10:31:00Z">
                <w:pPr>
                  <w:spacing w:before="20" w:after="20"/>
                </w:pPr>
              </w:pPrChange>
            </w:pPr>
            <w:r w:rsidRPr="00F86D6B">
              <w:rPr>
                <w:rFonts w:ascii="Times New Roman" w:eastAsia="Times New Roman" w:hAnsi="Times New Roman" w:cs="Times New Roman"/>
                <w:color w:val="000000"/>
                <w:rPrChange w:id="186" w:author="RSR" w:date="2025-08-13T10:31:00Z">
                  <w:rPr>
                    <w:rFonts w:ascii="Times New Roman" w:eastAsia="Times New Roman" w:hAnsi="Times New Roman" w:cs="Times New Roman"/>
                    <w:noProof/>
                    <w:color w:val="000000"/>
                    <w:sz w:val="20"/>
                  </w:rPr>
                </w:rPrChange>
              </w:rPr>
              <w:t>П.8.1.</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72D81616" w14:textId="77777777" w:rsidR="009C0114" w:rsidRPr="00F86D6B" w:rsidRDefault="009C0114">
            <w:pPr>
              <w:spacing w:after="0" w:line="276" w:lineRule="auto"/>
              <w:jc w:val="both"/>
              <w:rPr>
                <w:rFonts w:ascii="Times New Roman" w:hAnsi="Times New Roman" w:cs="Times New Roman"/>
                <w:color w:val="000000"/>
                <w:rPrChange w:id="187" w:author="RSR" w:date="2025-08-13T10:31:00Z">
                  <w:rPr>
                    <w:color w:val="000000"/>
                    <w:sz w:val="20"/>
                  </w:rPr>
                </w:rPrChange>
              </w:rPr>
              <w:pPrChange w:id="188" w:author="RSR" w:date="2025-08-13T10:31:00Z">
                <w:pPr>
                  <w:spacing w:before="20" w:after="20"/>
                </w:pPr>
              </w:pPrChange>
            </w:pPr>
            <w:r w:rsidRPr="00F86D6B">
              <w:rPr>
                <w:rFonts w:ascii="Times New Roman" w:eastAsia="Times New Roman" w:hAnsi="Times New Roman" w:cs="Times New Roman"/>
                <w:color w:val="000000"/>
                <w:rPrChange w:id="189" w:author="RSR" w:date="2025-08-13T10:31:00Z">
                  <w:rPr>
                    <w:rFonts w:ascii="Times New Roman" w:eastAsia="Times New Roman" w:hAnsi="Times New Roman" w:cs="Times New Roman"/>
                    <w:noProof/>
                    <w:color w:val="000000"/>
                    <w:sz w:val="20"/>
                  </w:rPr>
                </w:rPrChange>
              </w:rPr>
              <w:t>Диверсификация на икономическата дейност.Стимулиране на нови производства в областта на биоикономика</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66D44ACB" w14:textId="77777777" w:rsidR="009C0114" w:rsidRPr="00F86D6B" w:rsidRDefault="009C0114">
            <w:pPr>
              <w:spacing w:after="0" w:line="276" w:lineRule="auto"/>
              <w:jc w:val="both"/>
              <w:rPr>
                <w:rFonts w:ascii="Times New Roman" w:hAnsi="Times New Roman" w:cs="Times New Roman"/>
                <w:color w:val="000000"/>
                <w:rPrChange w:id="190" w:author="RSR" w:date="2025-08-13T10:31:00Z">
                  <w:rPr>
                    <w:color w:val="000000"/>
                    <w:sz w:val="20"/>
                  </w:rPr>
                </w:rPrChange>
              </w:rPr>
              <w:pPrChange w:id="191" w:author="RSR" w:date="2025-08-13T10:31:00Z">
                <w:pPr>
                  <w:spacing w:before="20" w:after="20"/>
                </w:pPr>
              </w:pPrChange>
            </w:pPr>
            <w:r w:rsidRPr="00F86D6B">
              <w:rPr>
                <w:rFonts w:ascii="Times New Roman" w:eastAsia="Times New Roman" w:hAnsi="Times New Roman" w:cs="Times New Roman"/>
                <w:color w:val="000000"/>
                <w:rPrChange w:id="192" w:author="RSR" w:date="2025-08-13T10:31:00Z">
                  <w:rPr>
                    <w:rFonts w:ascii="Times New Roman" w:eastAsia="Times New Roman" w:hAnsi="Times New Roman" w:cs="Times New Roman"/>
                    <w:noProof/>
                    <w:color w:val="000000"/>
                    <w:sz w:val="20"/>
                  </w:rPr>
                </w:rPrChange>
              </w:rPr>
              <w:t>Среден</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794630E0" w14:textId="77777777" w:rsidR="009C0114" w:rsidRPr="00F86D6B" w:rsidRDefault="009C0114">
            <w:pPr>
              <w:spacing w:after="0" w:line="276" w:lineRule="auto"/>
              <w:jc w:val="both"/>
              <w:rPr>
                <w:rFonts w:ascii="Times New Roman" w:hAnsi="Times New Roman" w:cs="Times New Roman"/>
                <w:color w:val="000000"/>
                <w:rPrChange w:id="193" w:author="RSR" w:date="2025-08-13T10:31:00Z">
                  <w:rPr>
                    <w:color w:val="000000"/>
                    <w:sz w:val="20"/>
                  </w:rPr>
                </w:rPrChange>
              </w:rPr>
              <w:pPrChange w:id="194" w:author="RSR" w:date="2025-08-13T10:31:00Z">
                <w:pPr>
                  <w:spacing w:before="20" w:after="20"/>
                </w:pPr>
              </w:pPrChange>
            </w:pPr>
            <w:r w:rsidRPr="00F86D6B">
              <w:rPr>
                <w:rFonts w:ascii="Times New Roman" w:eastAsia="Times New Roman" w:hAnsi="Times New Roman" w:cs="Times New Roman"/>
                <w:color w:val="000000"/>
                <w:rPrChange w:id="195" w:author="RSR" w:date="2025-08-13T10:31:00Z">
                  <w:rPr>
                    <w:rFonts w:ascii="Times New Roman" w:eastAsia="Times New Roman" w:hAnsi="Times New Roman" w:cs="Times New Roman"/>
                    <w:noProof/>
                    <w:color w:val="000000"/>
                    <w:sz w:val="20"/>
                  </w:rPr>
                </w:rPrChange>
              </w:rPr>
              <w:t>Да</w:t>
            </w:r>
          </w:p>
        </w:tc>
      </w:tr>
      <w:tr w:rsidR="009C0114" w:rsidRPr="00F86D6B" w14:paraId="481387C9" w14:textId="77777777"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3A28AA3D" w14:textId="77777777" w:rsidR="009C0114" w:rsidRPr="00F86D6B" w:rsidRDefault="009C0114">
            <w:pPr>
              <w:spacing w:after="0" w:line="276" w:lineRule="auto"/>
              <w:jc w:val="both"/>
              <w:rPr>
                <w:rFonts w:ascii="Times New Roman" w:hAnsi="Times New Roman" w:cs="Times New Roman"/>
                <w:color w:val="000000"/>
                <w:rPrChange w:id="196" w:author="RSR" w:date="2025-08-13T10:31:00Z">
                  <w:rPr>
                    <w:color w:val="000000"/>
                    <w:sz w:val="20"/>
                  </w:rPr>
                </w:rPrChange>
              </w:rPr>
              <w:pPrChange w:id="197" w:author="RSR" w:date="2025-08-13T10:31:00Z">
                <w:pPr>
                  <w:spacing w:before="20" w:after="20"/>
                </w:pPr>
              </w:pPrChange>
            </w:pPr>
            <w:r w:rsidRPr="00F86D6B">
              <w:rPr>
                <w:rFonts w:ascii="Times New Roman" w:eastAsia="Times New Roman" w:hAnsi="Times New Roman" w:cs="Times New Roman"/>
                <w:color w:val="000000"/>
                <w:rPrChange w:id="198" w:author="RSR" w:date="2025-08-13T10:31:00Z">
                  <w:rPr>
                    <w:rFonts w:ascii="Times New Roman" w:eastAsia="Times New Roman" w:hAnsi="Times New Roman" w:cs="Times New Roman"/>
                    <w:noProof/>
                    <w:color w:val="000000"/>
                    <w:sz w:val="20"/>
                  </w:rPr>
                </w:rPrChange>
              </w:rPr>
              <w:t>П.9.7.</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4517CA6A" w14:textId="77777777" w:rsidR="009C0114" w:rsidRPr="00F86D6B" w:rsidRDefault="009C0114">
            <w:pPr>
              <w:spacing w:after="0" w:line="276" w:lineRule="auto"/>
              <w:jc w:val="both"/>
              <w:rPr>
                <w:rFonts w:ascii="Times New Roman" w:hAnsi="Times New Roman" w:cs="Times New Roman"/>
                <w:color w:val="000000"/>
                <w:rPrChange w:id="199" w:author="RSR" w:date="2025-08-13T10:31:00Z">
                  <w:rPr>
                    <w:color w:val="000000"/>
                    <w:sz w:val="20"/>
                  </w:rPr>
                </w:rPrChange>
              </w:rPr>
              <w:pPrChange w:id="200" w:author="RSR" w:date="2025-08-13T10:31:00Z">
                <w:pPr>
                  <w:spacing w:before="20" w:after="20"/>
                </w:pPr>
              </w:pPrChange>
            </w:pPr>
            <w:r w:rsidRPr="00F86D6B">
              <w:rPr>
                <w:rFonts w:ascii="Times New Roman" w:eastAsia="Times New Roman" w:hAnsi="Times New Roman" w:cs="Times New Roman"/>
                <w:color w:val="000000"/>
                <w:rPrChange w:id="201" w:author="RSR" w:date="2025-08-13T10:31:00Z">
                  <w:rPr>
                    <w:rFonts w:ascii="Times New Roman" w:eastAsia="Times New Roman" w:hAnsi="Times New Roman" w:cs="Times New Roman"/>
                    <w:noProof/>
                    <w:color w:val="000000"/>
                    <w:sz w:val="20"/>
                  </w:rPr>
                </w:rPrChange>
              </w:rPr>
              <w:t>Намаляване употребата на антимикробни средства в селското стопанство</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3CBD1FB2" w14:textId="77777777" w:rsidR="009C0114" w:rsidRPr="00F86D6B" w:rsidRDefault="009C0114">
            <w:pPr>
              <w:spacing w:after="0" w:line="276" w:lineRule="auto"/>
              <w:jc w:val="both"/>
              <w:rPr>
                <w:rFonts w:ascii="Times New Roman" w:hAnsi="Times New Roman" w:cs="Times New Roman"/>
                <w:color w:val="000000"/>
                <w:rPrChange w:id="202" w:author="RSR" w:date="2025-08-13T10:31:00Z">
                  <w:rPr>
                    <w:color w:val="000000"/>
                    <w:sz w:val="20"/>
                  </w:rPr>
                </w:rPrChange>
              </w:rPr>
              <w:pPrChange w:id="203" w:author="RSR" w:date="2025-08-13T10:31:00Z">
                <w:pPr>
                  <w:spacing w:before="20" w:after="20"/>
                </w:pPr>
              </w:pPrChange>
            </w:pPr>
            <w:r w:rsidRPr="00F86D6B">
              <w:rPr>
                <w:rFonts w:ascii="Times New Roman" w:eastAsia="Times New Roman" w:hAnsi="Times New Roman" w:cs="Times New Roman"/>
                <w:color w:val="000000"/>
                <w:rPrChange w:id="204" w:author="RSR" w:date="2025-08-13T10:31:00Z">
                  <w:rPr>
                    <w:rFonts w:ascii="Times New Roman" w:eastAsia="Times New Roman" w:hAnsi="Times New Roman" w:cs="Times New Roman"/>
                    <w:noProof/>
                    <w:color w:val="000000"/>
                    <w:sz w:val="20"/>
                  </w:rPr>
                </w:rPrChange>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3E75CBAD" w14:textId="77777777" w:rsidR="009C0114" w:rsidRPr="00F86D6B" w:rsidRDefault="009C0114">
            <w:pPr>
              <w:spacing w:after="0" w:line="276" w:lineRule="auto"/>
              <w:jc w:val="both"/>
              <w:rPr>
                <w:rFonts w:ascii="Times New Roman" w:hAnsi="Times New Roman" w:cs="Times New Roman"/>
                <w:color w:val="000000"/>
                <w:rPrChange w:id="205" w:author="RSR" w:date="2025-08-13T10:31:00Z">
                  <w:rPr>
                    <w:color w:val="000000"/>
                    <w:sz w:val="20"/>
                  </w:rPr>
                </w:rPrChange>
              </w:rPr>
              <w:pPrChange w:id="206" w:author="RSR" w:date="2025-08-13T10:31:00Z">
                <w:pPr>
                  <w:spacing w:before="20" w:after="20"/>
                </w:pPr>
              </w:pPrChange>
            </w:pPr>
            <w:r w:rsidRPr="00F86D6B">
              <w:rPr>
                <w:rFonts w:ascii="Times New Roman" w:eastAsia="Times New Roman" w:hAnsi="Times New Roman" w:cs="Times New Roman"/>
                <w:color w:val="000000"/>
                <w:rPrChange w:id="207" w:author="RSR" w:date="2025-08-13T10:31:00Z">
                  <w:rPr>
                    <w:rFonts w:ascii="Times New Roman" w:eastAsia="Times New Roman" w:hAnsi="Times New Roman" w:cs="Times New Roman"/>
                    <w:noProof/>
                    <w:color w:val="000000"/>
                    <w:sz w:val="20"/>
                  </w:rPr>
                </w:rPrChange>
              </w:rPr>
              <w:t>Да</w:t>
            </w:r>
          </w:p>
        </w:tc>
      </w:tr>
    </w:tbl>
    <w:p w14:paraId="304CFEFD" w14:textId="77777777" w:rsidR="009C0114" w:rsidRPr="00F86D6B" w:rsidRDefault="009C0114">
      <w:pPr>
        <w:pStyle w:val="Heading5"/>
        <w:spacing w:before="0" w:after="0" w:line="276" w:lineRule="auto"/>
        <w:jc w:val="both"/>
        <w:rPr>
          <w:b w:val="0"/>
          <w:i w:val="0"/>
          <w:color w:val="000000"/>
          <w:sz w:val="22"/>
          <w:szCs w:val="22"/>
          <w:lang w:val="bg-BG"/>
          <w:rPrChange w:id="208" w:author="RSR" w:date="2025-08-13T10:31:00Z">
            <w:rPr>
              <w:b w:val="0"/>
              <w:i w:val="0"/>
              <w:color w:val="000000"/>
              <w:sz w:val="24"/>
            </w:rPr>
          </w:rPrChange>
        </w:rPr>
        <w:pPrChange w:id="209" w:author="RSR" w:date="2025-08-13T10:31:00Z">
          <w:pPr>
            <w:pStyle w:val="Heading5"/>
            <w:spacing w:before="20" w:after="20"/>
          </w:pPr>
        </w:pPrChange>
      </w:pPr>
      <w:bookmarkStart w:id="210" w:name="_Toc256001511"/>
      <w:r w:rsidRPr="00F86D6B">
        <w:rPr>
          <w:b w:val="0"/>
          <w:i w:val="0"/>
          <w:color w:val="000000"/>
          <w:sz w:val="22"/>
          <w:szCs w:val="22"/>
          <w:lang w:val="bg-BG"/>
          <w:rPrChange w:id="211" w:author="RSR" w:date="2025-08-13T10:31:00Z">
            <w:rPr>
              <w:b w:val="0"/>
              <w:i w:val="0"/>
              <w:noProof/>
              <w:color w:val="000000"/>
              <w:sz w:val="24"/>
            </w:rPr>
          </w:rPrChange>
        </w:rPr>
        <w:t>4 Показател(и) за резултатите</w:t>
      </w:r>
      <w:bookmarkEnd w:id="210"/>
    </w:p>
    <w:p w14:paraId="14DF0901" w14:textId="77777777" w:rsidR="009C0114" w:rsidRPr="00F86D6B" w:rsidRDefault="009C0114">
      <w:pPr>
        <w:spacing w:after="0" w:line="276" w:lineRule="auto"/>
        <w:jc w:val="both"/>
        <w:rPr>
          <w:rFonts w:ascii="Times New Roman" w:hAnsi="Times New Roman" w:cs="Times New Roman"/>
          <w:color w:val="000000"/>
          <w:rPrChange w:id="212" w:author="RSR" w:date="2025-08-13T10:31:00Z">
            <w:rPr>
              <w:color w:val="000000"/>
              <w:sz w:val="0"/>
            </w:rPr>
          </w:rPrChange>
        </w:rPr>
        <w:pPrChange w:id="213" w:author="RSR" w:date="2025-08-13T10:31:00Z">
          <w:pPr>
            <w:spacing w:before="20" w:after="20"/>
          </w:pPr>
        </w:pPrChang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9C0114" w:rsidRPr="00F86D6B" w14:paraId="1AA5D1B8" w14:textId="77777777"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B691DB7" w14:textId="77777777" w:rsidR="009C0114" w:rsidRPr="00F86D6B" w:rsidRDefault="009C0114">
            <w:pPr>
              <w:spacing w:after="0" w:line="276" w:lineRule="auto"/>
              <w:jc w:val="both"/>
              <w:rPr>
                <w:rFonts w:ascii="Times New Roman" w:hAnsi="Times New Roman" w:cs="Times New Roman"/>
                <w:color w:val="000000"/>
                <w:rPrChange w:id="214" w:author="RSR" w:date="2025-08-13T10:31:00Z">
                  <w:rPr>
                    <w:color w:val="000000"/>
                    <w:sz w:val="20"/>
                  </w:rPr>
                </w:rPrChange>
              </w:rPr>
              <w:pPrChange w:id="215" w:author="RSR" w:date="2025-08-13T10:31:00Z">
                <w:pPr>
                  <w:spacing w:before="20" w:after="20"/>
                </w:pPr>
              </w:pPrChange>
            </w:pPr>
            <w:r w:rsidRPr="00F86D6B">
              <w:rPr>
                <w:rFonts w:ascii="Times New Roman" w:eastAsia="Times New Roman" w:hAnsi="Times New Roman" w:cs="Times New Roman"/>
                <w:b/>
                <w:color w:val="000000"/>
                <w:rPrChange w:id="216" w:author="RSR" w:date="2025-08-13T10:31:00Z">
                  <w:rPr>
                    <w:rFonts w:ascii="Times New Roman" w:eastAsia="Times New Roman" w:hAnsi="Times New Roman" w:cs="Times New Roman"/>
                    <w:b/>
                    <w:noProof/>
                    <w:color w:val="000000"/>
                    <w:sz w:val="20"/>
                  </w:rPr>
                </w:rPrChange>
              </w:rPr>
              <w:t>Код на ПОКАЗАТЕЛИТЕ ЗА РЕЗУЛТАТИТЕ + описание</w:t>
            </w:r>
            <w:r w:rsidRPr="00F86D6B">
              <w:rPr>
                <w:rFonts w:ascii="Times New Roman" w:eastAsia="Times New Roman" w:hAnsi="Times New Roman" w:cs="Times New Roman"/>
                <w:color w:val="000000"/>
                <w:rPrChange w:id="217" w:author="RSR" w:date="2025-08-13T10:31:00Z">
                  <w:rPr>
                    <w:rFonts w:ascii="Times New Roman" w:eastAsia="Times New Roman" w:hAnsi="Times New Roman" w:cs="Times New Roman"/>
                    <w:noProof/>
                    <w:color w:val="000000"/>
                    <w:sz w:val="20"/>
                  </w:rPr>
                </w:rPrChange>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9C0114" w:rsidRPr="00F86D6B" w14:paraId="3D0F1AC2" w14:textId="77777777"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666B4A52" w14:textId="77777777" w:rsidR="009C0114" w:rsidRPr="00F86D6B" w:rsidRDefault="009C0114">
            <w:pPr>
              <w:spacing w:after="0" w:line="276" w:lineRule="auto"/>
              <w:jc w:val="both"/>
              <w:rPr>
                <w:rFonts w:ascii="Times New Roman" w:hAnsi="Times New Roman" w:cs="Times New Roman"/>
                <w:color w:val="000000"/>
                <w:rPrChange w:id="218" w:author="RSR" w:date="2025-08-13T10:31:00Z">
                  <w:rPr>
                    <w:color w:val="000000"/>
                    <w:sz w:val="20"/>
                  </w:rPr>
                </w:rPrChange>
              </w:rPr>
              <w:pPrChange w:id="219" w:author="RSR" w:date="2025-08-13T10:31:00Z">
                <w:pPr>
                  <w:spacing w:before="20" w:after="20"/>
                </w:pPr>
              </w:pPrChange>
            </w:pPr>
            <w:r w:rsidRPr="00F86D6B">
              <w:rPr>
                <w:rFonts w:ascii="Times New Roman" w:eastAsia="Times New Roman" w:hAnsi="Times New Roman" w:cs="Times New Roman"/>
                <w:color w:val="000000"/>
                <w:rPrChange w:id="220" w:author="RSR" w:date="2025-08-13T10:31:00Z">
                  <w:rPr>
                    <w:rFonts w:ascii="Times New Roman" w:eastAsia="Times New Roman" w:hAnsi="Times New Roman" w:cs="Times New Roman"/>
                    <w:noProof/>
                    <w:color w:val="000000"/>
                    <w:sz w:val="20"/>
                  </w:rPr>
                </w:rPrChange>
              </w:rPr>
              <w:t>R.9 Дял на земеделските стопани, получаващи подпомагане за инвестиции с цел преструктуриране и модернизиране, включително подобряване на ресурсната ефективност</w:t>
            </w:r>
          </w:p>
        </w:tc>
      </w:tr>
    </w:tbl>
    <w:p w14:paraId="07825EB2" w14:textId="77777777" w:rsidR="009C0114" w:rsidRPr="00F86D6B" w:rsidRDefault="009C0114">
      <w:pPr>
        <w:pStyle w:val="Heading5"/>
        <w:spacing w:before="0" w:after="0" w:line="276" w:lineRule="auto"/>
        <w:jc w:val="both"/>
        <w:rPr>
          <w:b w:val="0"/>
          <w:i w:val="0"/>
          <w:color w:val="000000"/>
          <w:sz w:val="22"/>
          <w:szCs w:val="22"/>
          <w:lang w:val="bg-BG"/>
          <w:rPrChange w:id="221" w:author="RSR" w:date="2025-08-13T10:31:00Z">
            <w:rPr>
              <w:b w:val="0"/>
              <w:i w:val="0"/>
              <w:color w:val="000000"/>
              <w:sz w:val="24"/>
            </w:rPr>
          </w:rPrChange>
        </w:rPr>
        <w:pPrChange w:id="222" w:author="RSR" w:date="2025-08-13T10:31:00Z">
          <w:pPr>
            <w:pStyle w:val="Heading5"/>
            <w:spacing w:before="20" w:after="20"/>
          </w:pPr>
        </w:pPrChange>
      </w:pPr>
      <w:bookmarkStart w:id="223" w:name="_Toc256001512"/>
      <w:r w:rsidRPr="00F86D6B">
        <w:rPr>
          <w:b w:val="0"/>
          <w:i w:val="0"/>
          <w:color w:val="000000"/>
          <w:sz w:val="22"/>
          <w:szCs w:val="22"/>
          <w:lang w:val="bg-BG"/>
          <w:rPrChange w:id="224" w:author="RSR" w:date="2025-08-13T10:31:00Z">
            <w:rPr>
              <w:b w:val="0"/>
              <w:i w:val="0"/>
              <w:noProof/>
              <w:color w:val="000000"/>
              <w:sz w:val="24"/>
            </w:rPr>
          </w:rPrChange>
        </w:rPr>
        <w:t>5 Конкретен план, изисквания и условия за допустимост на интервенцията</w:t>
      </w:r>
      <w:bookmarkEnd w:id="223"/>
    </w:p>
    <w:p w14:paraId="2F777A74" w14:textId="77777777" w:rsidR="009C0114" w:rsidRPr="00F86D6B" w:rsidRDefault="009C0114">
      <w:pPr>
        <w:spacing w:after="0" w:line="276" w:lineRule="auto"/>
        <w:jc w:val="both"/>
        <w:rPr>
          <w:rFonts w:ascii="Times New Roman" w:hAnsi="Times New Roman" w:cs="Times New Roman"/>
          <w:color w:val="000000"/>
          <w:rPrChange w:id="225" w:author="RSR" w:date="2025-08-13T10:31:00Z">
            <w:rPr>
              <w:color w:val="000000"/>
            </w:rPr>
          </w:rPrChange>
        </w:rPr>
        <w:pPrChange w:id="226" w:author="RSR" w:date="2025-08-13T10:31:00Z">
          <w:pPr>
            <w:spacing w:before="20" w:after="20"/>
          </w:pPr>
        </w:pPrChange>
      </w:pPr>
      <w:r w:rsidRPr="00F86D6B">
        <w:rPr>
          <w:rFonts w:ascii="Times New Roman" w:eastAsia="Times New Roman" w:hAnsi="Times New Roman" w:cs="Times New Roman"/>
          <w:color w:val="000000"/>
          <w:rPrChange w:id="227" w:author="RSR" w:date="2025-08-13T10:31:00Z">
            <w:rPr>
              <w:rFonts w:ascii="Times New Roman" w:eastAsia="Times New Roman" w:hAnsi="Times New Roman" w:cs="Times New Roman"/>
              <w:noProof/>
              <w:color w:val="000000"/>
              <w:sz w:val="24"/>
            </w:rPr>
          </w:rPrChange>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9C0114" w:rsidRPr="00F86D6B" w14:paraId="710FC075" w14:textId="77777777"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15A178ED" w14:textId="77777777" w:rsidR="009C0114" w:rsidRPr="00F86D6B" w:rsidRDefault="009C0114">
            <w:pPr>
              <w:spacing w:after="0" w:line="276" w:lineRule="auto"/>
              <w:jc w:val="both"/>
              <w:rPr>
                <w:rFonts w:ascii="Times New Roman" w:hAnsi="Times New Roman" w:cs="Times New Roman"/>
                <w:rPrChange w:id="228" w:author="RSR" w:date="2025-08-13T10:31:00Z">
                  <w:rPr/>
                </w:rPrChange>
              </w:rPr>
              <w:pPrChange w:id="229" w:author="RSR" w:date="2025-08-13T10:31:00Z">
                <w:pPr>
                  <w:spacing w:before="40" w:after="40"/>
                  <w:jc w:val="both"/>
                </w:pPr>
              </w:pPrChange>
            </w:pPr>
            <w:r w:rsidRPr="00F86D6B">
              <w:rPr>
                <w:rFonts w:ascii="Times New Roman" w:eastAsia="Times New Roman" w:hAnsi="Times New Roman" w:cs="Times New Roman"/>
                <w:rPrChange w:id="230" w:author="RSR" w:date="2025-08-13T10:31:00Z">
                  <w:rPr>
                    <w:rFonts w:ascii="Times New Roman" w:eastAsia="Times New Roman" w:hAnsi="Times New Roman" w:cs="Times New Roman"/>
                    <w:noProof/>
                  </w:rPr>
                </w:rPrChange>
              </w:rPr>
              <w:t>Развитието на брутната добавена стойност от земеделие е функция на различни фактори, но най-важните са структурата на производство, производителността, стопанската структура, цените на продукцията, маркетинга, производствените разходи, капитализацията, икономическото състояние на производствените единици и др. Земеделското производство в България се характеризира с ниска конкурентоспособност, намаляване на производството и ниска добавена стойност, което е най-ясно изразено в секторите на производство на зеленчуци, плодове, мляко и месо от преживни животни.</w:t>
            </w:r>
          </w:p>
          <w:p w14:paraId="6EA8EC32" w14:textId="77777777" w:rsidR="009C0114" w:rsidRPr="00F86D6B" w:rsidRDefault="009C0114">
            <w:pPr>
              <w:spacing w:after="0" w:line="276" w:lineRule="auto"/>
              <w:jc w:val="both"/>
              <w:rPr>
                <w:rFonts w:ascii="Times New Roman" w:eastAsia="Times New Roman" w:hAnsi="Times New Roman" w:cs="Times New Roman"/>
                <w:rPrChange w:id="231" w:author="RSR" w:date="2025-08-13T10:31:00Z">
                  <w:rPr>
                    <w:rFonts w:ascii="Times New Roman" w:eastAsia="Times New Roman" w:hAnsi="Times New Roman" w:cs="Times New Roman"/>
                    <w:lang w:val="en-GB"/>
                  </w:rPr>
                </w:rPrChange>
              </w:rPr>
              <w:pPrChange w:id="232" w:author="RSR" w:date="2025-08-13T10:31:00Z">
                <w:pPr>
                  <w:spacing w:before="40" w:after="40"/>
                  <w:jc w:val="both"/>
                </w:pPr>
              </w:pPrChange>
            </w:pPr>
            <w:r w:rsidRPr="00F86D6B">
              <w:rPr>
                <w:rFonts w:ascii="Times New Roman" w:eastAsia="Times New Roman" w:hAnsi="Times New Roman" w:cs="Times New Roman"/>
                <w:rPrChange w:id="233" w:author="RSR" w:date="2025-08-13T10:31:00Z">
                  <w:rPr>
                    <w:rFonts w:ascii="Times New Roman" w:eastAsia="Times New Roman" w:hAnsi="Times New Roman" w:cs="Times New Roman"/>
                    <w:noProof/>
                  </w:rPr>
                </w:rPrChange>
              </w:rPr>
              <w:t>Зеленчукопроизводството в страната се отличава с рязко свиване на</w:t>
            </w:r>
            <w:ins w:id="234" w:author="RSR" w:date="2025-08-08T11:09:00Z">
              <w:r w:rsidR="00CD2FE3" w:rsidRPr="00F86D6B">
                <w:rPr>
                  <w:rFonts w:ascii="Times New Roman" w:eastAsia="Times New Roman" w:hAnsi="Times New Roman" w:cs="Times New Roman"/>
                  <w:rPrChange w:id="235" w:author="RSR" w:date="2025-08-13T10:31:00Z">
                    <w:rPr>
                      <w:rFonts w:ascii="Times New Roman" w:eastAsia="Times New Roman" w:hAnsi="Times New Roman" w:cs="Times New Roman"/>
                      <w:noProof/>
                    </w:rPr>
                  </w:rPrChange>
                </w:rPr>
                <w:t xml:space="preserve"> </w:t>
              </w:r>
            </w:ins>
            <w:r w:rsidRPr="00F86D6B">
              <w:rPr>
                <w:rFonts w:ascii="Times New Roman" w:eastAsia="Times New Roman" w:hAnsi="Times New Roman" w:cs="Times New Roman"/>
                <w:rPrChange w:id="236" w:author="RSR" w:date="2025-08-13T10:31:00Z">
                  <w:rPr>
                    <w:rFonts w:ascii="Times New Roman" w:eastAsia="Times New Roman" w:hAnsi="Times New Roman" w:cs="Times New Roman"/>
                    <w:noProof/>
                  </w:rPr>
                </w:rPrChange>
              </w:rPr>
              <w:t xml:space="preserve">брутната продукция и намаляване на добавената стойност през периода 2007-2016 г., </w:t>
            </w:r>
            <w:r w:rsidRPr="00F86D6B">
              <w:rPr>
                <w:rFonts w:ascii="Times New Roman" w:eastAsia="Times New Roman" w:hAnsi="Times New Roman" w:cs="Times New Roman"/>
              </w:rPr>
              <w:t xml:space="preserve">което се дължи на ниската възвръщаемост и занижена нормата на печалба. Основната причина за това е разпокъсаното и сравнително дребно производство, </w:t>
            </w:r>
            <w:r w:rsidRPr="00F86D6B">
              <w:rPr>
                <w:rFonts w:ascii="Times New Roman" w:eastAsia="Times New Roman" w:hAnsi="Times New Roman" w:cs="Times New Roman"/>
                <w:rPrChange w:id="237" w:author="RSR" w:date="2025-08-13T10:31:00Z">
                  <w:rPr>
                    <w:rFonts w:ascii="Times New Roman" w:eastAsia="Times New Roman" w:hAnsi="Times New Roman" w:cs="Times New Roman"/>
                    <w:noProof/>
                  </w:rPr>
                </w:rPrChange>
              </w:rPr>
              <w:t>неспособно да постигне по-висока производителност, проблеми с напояването, липсата на съвременна техника, недостигът на работна ръка, липсата на организираност и затруднен достъп до пазара.</w:t>
            </w:r>
          </w:p>
          <w:p w14:paraId="617A1AAC" w14:textId="77777777" w:rsidR="009C0114" w:rsidRPr="00F86D6B" w:rsidRDefault="009C0114">
            <w:pPr>
              <w:spacing w:after="0" w:line="276" w:lineRule="auto"/>
              <w:jc w:val="both"/>
              <w:rPr>
                <w:rFonts w:ascii="Times New Roman" w:hAnsi="Times New Roman" w:cs="Times New Roman"/>
                <w:rPrChange w:id="238" w:author="RSR" w:date="2025-08-13T10:31:00Z">
                  <w:rPr/>
                </w:rPrChange>
              </w:rPr>
              <w:pPrChange w:id="239" w:author="RSR" w:date="2025-08-13T10:31:00Z">
                <w:pPr>
                  <w:spacing w:before="40" w:after="40"/>
                  <w:jc w:val="both"/>
                </w:pPr>
              </w:pPrChange>
            </w:pPr>
            <w:r w:rsidRPr="00F86D6B">
              <w:rPr>
                <w:rFonts w:ascii="Times New Roman" w:eastAsia="Times New Roman" w:hAnsi="Times New Roman" w:cs="Times New Roman"/>
                <w:rPrChange w:id="240" w:author="RSR" w:date="2025-08-13T10:31:00Z">
                  <w:rPr>
                    <w:rFonts w:ascii="Times New Roman" w:eastAsia="Times New Roman" w:hAnsi="Times New Roman" w:cs="Times New Roman"/>
                    <w:noProof/>
                  </w:rPr>
                </w:rPrChange>
              </w:rPr>
              <w:t>В овощарството също се наблюдава непрекъснато намаление на брутната продукция и добавената стойност през годините на прилагане на ОСП.</w:t>
            </w:r>
            <w:ins w:id="241" w:author="RSR" w:date="2025-08-08T12:07:00Z">
              <w:r w:rsidR="0098238E" w:rsidRPr="00F86D6B">
                <w:rPr>
                  <w:rFonts w:ascii="Times New Roman" w:eastAsia="Times New Roman" w:hAnsi="Times New Roman" w:cs="Times New Roman"/>
                  <w:lang w:val="en-GB"/>
                </w:rPr>
                <w:t xml:space="preserve"> </w:t>
              </w:r>
            </w:ins>
            <w:r w:rsidRPr="00F86D6B">
              <w:rPr>
                <w:rFonts w:ascii="Times New Roman" w:eastAsia="Times New Roman" w:hAnsi="Times New Roman" w:cs="Times New Roman"/>
                <w:rPrChange w:id="242" w:author="RSR" w:date="2025-08-13T10:31:00Z">
                  <w:rPr>
                    <w:rFonts w:ascii="Times New Roman" w:eastAsia="Times New Roman" w:hAnsi="Times New Roman" w:cs="Times New Roman"/>
                    <w:noProof/>
                  </w:rPr>
                </w:rPrChange>
              </w:rPr>
              <w:t>Стопанската структура в този сектор</w:t>
            </w:r>
            <w:ins w:id="243" w:author="RSR" w:date="2025-08-08T11:10:00Z">
              <w:r w:rsidR="00CD2FE3" w:rsidRPr="00F86D6B">
                <w:rPr>
                  <w:rFonts w:ascii="Times New Roman" w:eastAsia="Times New Roman" w:hAnsi="Times New Roman" w:cs="Times New Roman"/>
                  <w:rPrChange w:id="244" w:author="RSR" w:date="2025-08-13T10:31:00Z">
                    <w:rPr>
                      <w:rFonts w:ascii="Times New Roman" w:eastAsia="Times New Roman" w:hAnsi="Times New Roman" w:cs="Times New Roman"/>
                      <w:noProof/>
                    </w:rPr>
                  </w:rPrChange>
                </w:rPr>
                <w:t xml:space="preserve"> </w:t>
              </w:r>
            </w:ins>
            <w:r w:rsidRPr="00F86D6B">
              <w:rPr>
                <w:rFonts w:ascii="Times New Roman" w:eastAsia="Times New Roman" w:hAnsi="Times New Roman" w:cs="Times New Roman"/>
                <w:rPrChange w:id="245" w:author="RSR" w:date="2025-08-13T10:31:00Z">
                  <w:rPr>
                    <w:rFonts w:ascii="Times New Roman" w:eastAsia="Times New Roman" w:hAnsi="Times New Roman" w:cs="Times New Roman"/>
                    <w:noProof/>
                  </w:rPr>
                </w:rPrChange>
              </w:rPr>
              <w:t>е влошена, като в средния клас по икономически размер са само около 10% от специализираните стопанства. Недобрата хидромелиоративна система води до силна зависимост на производството на български плодове от климатичните фактори и до неустойчиво производство през годините.</w:t>
            </w:r>
          </w:p>
          <w:p w14:paraId="245E1087" w14:textId="77777777" w:rsidR="009C0114" w:rsidRPr="00F86D6B" w:rsidRDefault="009C0114">
            <w:pPr>
              <w:spacing w:after="0" w:line="276" w:lineRule="auto"/>
              <w:jc w:val="both"/>
              <w:rPr>
                <w:rFonts w:ascii="Times New Roman" w:hAnsi="Times New Roman" w:cs="Times New Roman"/>
                <w:rPrChange w:id="246" w:author="RSR" w:date="2025-08-13T10:31:00Z">
                  <w:rPr/>
                </w:rPrChange>
              </w:rPr>
              <w:pPrChange w:id="247" w:author="RSR" w:date="2025-08-13T10:31:00Z">
                <w:pPr>
                  <w:spacing w:before="40" w:after="40"/>
                  <w:jc w:val="both"/>
                </w:pPr>
              </w:pPrChange>
            </w:pPr>
            <w:r w:rsidRPr="00F86D6B">
              <w:rPr>
                <w:rFonts w:ascii="Times New Roman" w:eastAsia="Times New Roman" w:hAnsi="Times New Roman" w:cs="Times New Roman"/>
                <w:rPrChange w:id="248" w:author="RSR" w:date="2025-08-13T10:31:00Z">
                  <w:rPr>
                    <w:rFonts w:ascii="Times New Roman" w:eastAsia="Times New Roman" w:hAnsi="Times New Roman" w:cs="Times New Roman"/>
                    <w:noProof/>
                  </w:rPr>
                </w:rPrChange>
              </w:rPr>
              <w:t>В същото време, все по-важна роля в конкурентните условия започват да играят способността на производителя да разполага с нови технологии и иновативни решения, позволяващи му производство на продукция с нови качества и при по-добри ценови характеристики.</w:t>
            </w:r>
          </w:p>
          <w:p w14:paraId="47ACCEEE" w14:textId="77777777" w:rsidR="009C0114" w:rsidRPr="00F86D6B" w:rsidRDefault="009C0114">
            <w:pPr>
              <w:spacing w:after="0" w:line="276" w:lineRule="auto"/>
              <w:jc w:val="both"/>
              <w:rPr>
                <w:rFonts w:ascii="Times New Roman" w:hAnsi="Times New Roman" w:cs="Times New Roman"/>
                <w:rPrChange w:id="249" w:author="RSR" w:date="2025-08-13T10:31:00Z">
                  <w:rPr/>
                </w:rPrChange>
              </w:rPr>
              <w:pPrChange w:id="250" w:author="RSR" w:date="2025-08-13T10:31:00Z">
                <w:pPr>
                  <w:spacing w:before="40" w:after="40"/>
                  <w:jc w:val="both"/>
                </w:pPr>
              </w:pPrChange>
            </w:pPr>
            <w:r w:rsidRPr="00F86D6B">
              <w:rPr>
                <w:rFonts w:ascii="Times New Roman" w:eastAsia="Times New Roman" w:hAnsi="Times New Roman" w:cs="Times New Roman"/>
                <w:rPrChange w:id="251" w:author="RSR" w:date="2025-08-13T10:31:00Z">
                  <w:rPr>
                    <w:rFonts w:ascii="Times New Roman" w:eastAsia="Times New Roman" w:hAnsi="Times New Roman" w:cs="Times New Roman"/>
                    <w:noProof/>
                  </w:rPr>
                </w:rPrChange>
              </w:rPr>
              <w:t>Млечното животновъдство в страната се характеризира с намаляване на поголовието и обема на производството. Липсата на ефективен размер на стопанствата, който да гарантира икономии от мащаба, добра производителност, стабилна възвращаемост е една от причините за влошеното състояние на сектора.</w:t>
            </w:r>
          </w:p>
          <w:p w14:paraId="4B8B49AA" w14:textId="77777777" w:rsidR="009C0114" w:rsidRPr="00F86D6B" w:rsidRDefault="009C0114">
            <w:pPr>
              <w:spacing w:after="0" w:line="276" w:lineRule="auto"/>
              <w:jc w:val="both"/>
              <w:rPr>
                <w:rFonts w:ascii="Times New Roman" w:hAnsi="Times New Roman" w:cs="Times New Roman"/>
                <w:rPrChange w:id="252" w:author="RSR" w:date="2025-08-13T10:31:00Z">
                  <w:rPr/>
                </w:rPrChange>
              </w:rPr>
              <w:pPrChange w:id="253" w:author="RSR" w:date="2025-08-13T10:31:00Z">
                <w:pPr>
                  <w:spacing w:before="40" w:after="40"/>
                  <w:jc w:val="both"/>
                </w:pPr>
              </w:pPrChange>
            </w:pPr>
            <w:r w:rsidRPr="00F86D6B">
              <w:rPr>
                <w:rFonts w:ascii="Times New Roman" w:eastAsia="Times New Roman" w:hAnsi="Times New Roman" w:cs="Times New Roman"/>
                <w:rPrChange w:id="254" w:author="RSR" w:date="2025-08-13T10:31:00Z">
                  <w:rPr>
                    <w:rFonts w:ascii="Times New Roman" w:eastAsia="Times New Roman" w:hAnsi="Times New Roman" w:cs="Times New Roman"/>
                    <w:noProof/>
                  </w:rPr>
                </w:rPrChange>
              </w:rPr>
              <w:t>Подобно е състоянието и в месодайното говедовъдство, където икономическият потенциал на специализираните стопанства намалява през периода, а същинското угояване на животни е застъпено в много малък процент и то преобладаващо в специализираните стопанства с типични месодайни породи.</w:t>
            </w:r>
          </w:p>
          <w:p w14:paraId="3995EA5B" w14:textId="77777777" w:rsidR="009C0114" w:rsidRPr="00F86D6B" w:rsidRDefault="009C0114">
            <w:pPr>
              <w:spacing w:after="0" w:line="276" w:lineRule="auto"/>
              <w:jc w:val="both"/>
              <w:rPr>
                <w:rFonts w:ascii="Times New Roman" w:hAnsi="Times New Roman" w:cs="Times New Roman"/>
                <w:rPrChange w:id="255" w:author="RSR" w:date="2025-08-13T10:31:00Z">
                  <w:rPr/>
                </w:rPrChange>
              </w:rPr>
              <w:pPrChange w:id="256" w:author="RSR" w:date="2025-08-13T10:31:00Z">
                <w:pPr>
                  <w:spacing w:before="40" w:after="40"/>
                  <w:jc w:val="both"/>
                </w:pPr>
              </w:pPrChange>
            </w:pPr>
            <w:r w:rsidRPr="00F86D6B">
              <w:rPr>
                <w:rFonts w:ascii="Times New Roman" w:eastAsia="Times New Roman" w:hAnsi="Times New Roman" w:cs="Times New Roman"/>
                <w:rPrChange w:id="257" w:author="RSR" w:date="2025-08-13T10:31:00Z">
                  <w:rPr>
                    <w:rFonts w:ascii="Times New Roman" w:eastAsia="Times New Roman" w:hAnsi="Times New Roman" w:cs="Times New Roman"/>
                    <w:noProof/>
                  </w:rPr>
                </w:rPrChange>
              </w:rPr>
              <w:t>Тенденции в развитието на секторите за производство на зеленчуци, плодове и преживно животновъдство обуславят необходимостта от целенасочена подкрепа за преодоляване на основните предизвикателства в тези сектори, което би довело до увеличение на тяхната конкурентоспособност.</w:t>
            </w:r>
          </w:p>
          <w:p w14:paraId="474C789B" w14:textId="77777777" w:rsidR="009C0114" w:rsidRPr="00F86D6B" w:rsidRDefault="009C0114">
            <w:pPr>
              <w:spacing w:after="0" w:line="276" w:lineRule="auto"/>
              <w:jc w:val="both"/>
              <w:rPr>
                <w:rFonts w:ascii="Times New Roman" w:hAnsi="Times New Roman" w:cs="Times New Roman"/>
                <w:rPrChange w:id="258" w:author="RSR" w:date="2025-08-13T10:31:00Z">
                  <w:rPr/>
                </w:rPrChange>
              </w:rPr>
              <w:pPrChange w:id="259" w:author="RSR" w:date="2025-08-13T10:31:00Z">
                <w:pPr>
                  <w:spacing w:before="40" w:after="40"/>
                  <w:jc w:val="both"/>
                </w:pPr>
              </w:pPrChange>
            </w:pPr>
            <w:r w:rsidRPr="00F86D6B">
              <w:rPr>
                <w:rFonts w:ascii="Times New Roman" w:eastAsia="Times New Roman" w:hAnsi="Times New Roman" w:cs="Times New Roman"/>
                <w:rPrChange w:id="260" w:author="RSR" w:date="2025-08-13T10:31:00Z">
                  <w:rPr>
                    <w:rFonts w:ascii="Times New Roman" w:eastAsia="Times New Roman" w:hAnsi="Times New Roman" w:cs="Times New Roman"/>
                    <w:noProof/>
                  </w:rPr>
                </w:rPrChange>
              </w:rPr>
              <w:t>От друга страна много от индустриално отглежданите етерично-маслени култури предоставят добри възможности за диверсификация на специализираните в полските култури средни по размер стопанства, което е подкрепено и от подходящите почвено-климатични условия. Производството на розов цвят и масло е един от малкото сектори в страната, където площите се увеличават понастоящем в сравнение с годините преди 1990 г., което се дължи на добрата доходност, атрактивна изключително за малките и средни фамилни стопанства, което от своя страна формира потенциал за допълнително развитие на веригата на стойността особено при по-добра интеграция на тези производства с парфюмерийната, козметична и фармацевтична индустрия, по-голяма част от създаваната стойност може да остава в страната</w:t>
            </w:r>
          </w:p>
          <w:p w14:paraId="5BBB9A17" w14:textId="77777777" w:rsidR="009C0114" w:rsidRPr="00F86D6B" w:rsidRDefault="009C0114">
            <w:pPr>
              <w:spacing w:after="0" w:line="276" w:lineRule="auto"/>
              <w:jc w:val="both"/>
              <w:rPr>
                <w:rFonts w:ascii="Times New Roman" w:hAnsi="Times New Roman" w:cs="Times New Roman"/>
                <w:rPrChange w:id="261" w:author="RSR" w:date="2025-08-13T10:31:00Z">
                  <w:rPr/>
                </w:rPrChange>
              </w:rPr>
              <w:pPrChange w:id="262" w:author="RSR" w:date="2025-08-13T10:31:00Z">
                <w:pPr>
                  <w:spacing w:before="40" w:after="40"/>
                  <w:jc w:val="both"/>
                </w:pPr>
              </w:pPrChange>
            </w:pPr>
            <w:r w:rsidRPr="00F86D6B">
              <w:rPr>
                <w:rFonts w:ascii="Times New Roman" w:eastAsia="Times New Roman" w:hAnsi="Times New Roman" w:cs="Times New Roman"/>
                <w:rPrChange w:id="263" w:author="RSR" w:date="2025-08-13T10:31:00Z">
                  <w:rPr>
                    <w:rFonts w:ascii="Times New Roman" w:eastAsia="Times New Roman" w:hAnsi="Times New Roman" w:cs="Times New Roman"/>
                    <w:noProof/>
                  </w:rPr>
                </w:rPrChange>
              </w:rPr>
              <w:t>В разглеждания период между 2007-2017 г. се наблюдава увеличаване дела на сектори, които изискват по-ниски вложения на единица площ, откъдето се получава и по-ниска възвращаемост. Нискоразходните на площ производства увеличават своя дял, там се постига подобряване на ефективността - с по-малко вложени ресурси се постига по-висок резултат. От друга страна, интензивните, с високи разходи на площ сектори в българското земеделие отбелязват регрес. Ниската разходна интензивност в земеделието води до намаляване на добивите на земеделските стопани в резултат от използването на некачествени семена и посадъчен материал. Използване на сертифицирани (качествени) семена и посадъчен материал, в съчетание с другите, определящи ефективното производство, фактори (техника, работна сила и т.н.), е предпоставка за произвеждане на конкурентоспособна продукция, с възможности за добра реализация на пазара.</w:t>
            </w:r>
          </w:p>
          <w:p w14:paraId="47133EA5" w14:textId="77777777" w:rsidR="009C0114" w:rsidRPr="00F86D6B" w:rsidRDefault="009C0114">
            <w:pPr>
              <w:spacing w:after="0" w:line="276" w:lineRule="auto"/>
              <w:jc w:val="both"/>
              <w:rPr>
                <w:rFonts w:ascii="Times New Roman" w:hAnsi="Times New Roman" w:cs="Times New Roman"/>
                <w:rPrChange w:id="264" w:author="RSR" w:date="2025-08-13T10:31:00Z">
                  <w:rPr/>
                </w:rPrChange>
              </w:rPr>
              <w:pPrChange w:id="265" w:author="RSR" w:date="2025-08-13T10:31:00Z">
                <w:pPr>
                  <w:spacing w:before="40" w:after="40"/>
                  <w:jc w:val="both"/>
                </w:pPr>
              </w:pPrChange>
            </w:pPr>
            <w:r w:rsidRPr="00F86D6B">
              <w:rPr>
                <w:rFonts w:ascii="Times New Roman" w:eastAsia="Times New Roman" w:hAnsi="Times New Roman" w:cs="Times New Roman"/>
                <w:rPrChange w:id="266" w:author="RSR" w:date="2025-08-13T10:31:00Z">
                  <w:rPr>
                    <w:rFonts w:ascii="Times New Roman" w:eastAsia="Times New Roman" w:hAnsi="Times New Roman" w:cs="Times New Roman"/>
                    <w:noProof/>
                  </w:rPr>
                </w:rPrChange>
              </w:rPr>
              <w:t>От друга страна съществуват много на брой относително малки и полупазарни стопанства, които имат потенциал за развитие. Разрастване на тяхното производство чрез подходяща публична подкрепа ще доведе до подсилване на групата от средните по размер стопанства, които са по-жизнеспособни. Чрез подпомагането на тези стопанства следва да се постигне по – висока производителност, възвращаемост и рентабилност, която да гарантира повишаването на производителността и реализирането на икономии от мащаба.</w:t>
            </w:r>
          </w:p>
          <w:p w14:paraId="4857150F" w14:textId="77777777" w:rsidR="009C0114" w:rsidRPr="00F86D6B" w:rsidRDefault="009C0114">
            <w:pPr>
              <w:spacing w:after="0" w:line="276" w:lineRule="auto"/>
              <w:jc w:val="both"/>
              <w:rPr>
                <w:rFonts w:ascii="Times New Roman" w:hAnsi="Times New Roman" w:cs="Times New Roman"/>
                <w:rPrChange w:id="267" w:author="RSR" w:date="2025-08-13T10:31:00Z">
                  <w:rPr/>
                </w:rPrChange>
              </w:rPr>
              <w:pPrChange w:id="268" w:author="RSR" w:date="2025-08-13T10:31:00Z">
                <w:pPr>
                  <w:spacing w:before="40" w:after="40"/>
                  <w:jc w:val="both"/>
                </w:pPr>
              </w:pPrChange>
            </w:pPr>
            <w:r w:rsidRPr="00F86D6B">
              <w:rPr>
                <w:rFonts w:ascii="Times New Roman" w:eastAsia="Times New Roman" w:hAnsi="Times New Roman" w:cs="Times New Roman"/>
                <w:rPrChange w:id="269" w:author="RSR" w:date="2025-08-13T10:31:00Z">
                  <w:rPr>
                    <w:rFonts w:ascii="Times New Roman" w:eastAsia="Times New Roman" w:hAnsi="Times New Roman" w:cs="Times New Roman"/>
                    <w:noProof/>
                  </w:rPr>
                </w:rPrChange>
              </w:rPr>
              <w:t>За периода 2015-2017 г. факторната доходност към разходите за амортизации на основен капитал в България е около 13 евро на единица капиталов разход, докато в ЕС-28 този показател е 2,8 евро за единица, което показва, че нивата на капиталовите разходи у нас са много по-ниски отколкото в ЕС. Високото съотношение между факторна доходност и разходите за използване на капитала показва много по-ниската обезпеченост с техника и технологии в българското земеделие, което е пречка за подобряване на продуктивността, производителността и оттам на конкурентоспособността на отрасъла.</w:t>
            </w:r>
          </w:p>
          <w:p w14:paraId="4FCFC77A" w14:textId="77777777" w:rsidR="009C0114" w:rsidRPr="00F86D6B" w:rsidRDefault="009C0114">
            <w:pPr>
              <w:spacing w:after="0" w:line="276" w:lineRule="auto"/>
              <w:jc w:val="both"/>
              <w:rPr>
                <w:rFonts w:ascii="Times New Roman" w:hAnsi="Times New Roman" w:cs="Times New Roman"/>
                <w:rPrChange w:id="270" w:author="RSR" w:date="2025-08-13T10:31:00Z">
                  <w:rPr/>
                </w:rPrChange>
              </w:rPr>
              <w:pPrChange w:id="271" w:author="RSR" w:date="2025-08-13T10:31:00Z">
                <w:pPr>
                  <w:spacing w:before="40" w:after="40"/>
                  <w:jc w:val="both"/>
                </w:pPr>
              </w:pPrChange>
            </w:pPr>
            <w:r w:rsidRPr="00F86D6B">
              <w:rPr>
                <w:rFonts w:ascii="Times New Roman" w:eastAsia="Times New Roman" w:hAnsi="Times New Roman" w:cs="Times New Roman"/>
                <w:rPrChange w:id="272" w:author="RSR" w:date="2025-08-13T10:31:00Z">
                  <w:rPr>
                    <w:rFonts w:ascii="Times New Roman" w:eastAsia="Times New Roman" w:hAnsi="Times New Roman" w:cs="Times New Roman"/>
                    <w:noProof/>
                  </w:rPr>
                </w:rPrChange>
              </w:rPr>
              <w:t>Разходите за амортизации в българското земеделие растат през последните години, но са доста по-ниски от тези в ЕС, което се дължи на по-ниската капитализация и обезпеченост с дълготрайни материални активи, основно в малките и средни стопанства Тези класове стопанства са в затруднено положение, с недостиг на капиталов ресурс, за да разширят производството и да осъвременят производствените си мощности, за да увеличат продуктивността и да намалят зависимостта си от работна сила.</w:t>
            </w:r>
          </w:p>
          <w:p w14:paraId="712463CA" w14:textId="77777777" w:rsidR="009C0114" w:rsidRPr="00F86D6B" w:rsidRDefault="009C0114">
            <w:pPr>
              <w:spacing w:after="0" w:line="276" w:lineRule="auto"/>
              <w:jc w:val="both"/>
              <w:rPr>
                <w:rFonts w:ascii="Times New Roman" w:hAnsi="Times New Roman" w:cs="Times New Roman"/>
                <w:rPrChange w:id="273" w:author="RSR" w:date="2025-08-13T10:31:00Z">
                  <w:rPr/>
                </w:rPrChange>
              </w:rPr>
              <w:pPrChange w:id="274" w:author="RSR" w:date="2025-08-13T10:31:00Z">
                <w:pPr>
                  <w:spacing w:before="40" w:after="40"/>
                  <w:jc w:val="both"/>
                </w:pPr>
              </w:pPrChange>
            </w:pPr>
            <w:r w:rsidRPr="00F86D6B">
              <w:rPr>
                <w:rFonts w:ascii="Times New Roman" w:eastAsia="Times New Roman" w:hAnsi="Times New Roman" w:cs="Times New Roman"/>
                <w:rPrChange w:id="275" w:author="RSR" w:date="2025-08-13T10:31:00Z">
                  <w:rPr>
                    <w:rFonts w:ascii="Times New Roman" w:eastAsia="Times New Roman" w:hAnsi="Times New Roman" w:cs="Times New Roman"/>
                    <w:noProof/>
                  </w:rPr>
                </w:rPrChange>
              </w:rPr>
              <w:t>Налице е необходимостта от внедряване на нови технологии и в средните стопанства, които са пазарно ориентирани и насочени към инвестиции и диверсификация на производствата.</w:t>
            </w:r>
          </w:p>
          <w:p w14:paraId="1C153FBC" w14:textId="77777777" w:rsidR="009C0114" w:rsidRPr="00F86D6B" w:rsidRDefault="009C0114">
            <w:pPr>
              <w:spacing w:after="0" w:line="276" w:lineRule="auto"/>
              <w:jc w:val="both"/>
              <w:rPr>
                <w:rFonts w:ascii="Times New Roman" w:hAnsi="Times New Roman" w:cs="Times New Roman"/>
                <w:rPrChange w:id="276" w:author="RSR" w:date="2025-08-13T10:31:00Z">
                  <w:rPr/>
                </w:rPrChange>
              </w:rPr>
              <w:pPrChange w:id="277" w:author="RSR" w:date="2025-08-13T10:31:00Z">
                <w:pPr>
                  <w:spacing w:before="40" w:after="40"/>
                  <w:jc w:val="both"/>
                </w:pPr>
              </w:pPrChange>
            </w:pPr>
            <w:r w:rsidRPr="00F86D6B">
              <w:rPr>
                <w:rFonts w:ascii="Times New Roman" w:eastAsia="Times New Roman" w:hAnsi="Times New Roman" w:cs="Times New Roman"/>
                <w:rPrChange w:id="278" w:author="RSR" w:date="2025-08-13T10:31:00Z">
                  <w:rPr>
                    <w:rFonts w:ascii="Times New Roman" w:eastAsia="Times New Roman" w:hAnsi="Times New Roman" w:cs="Times New Roman"/>
                    <w:noProof/>
                  </w:rPr>
                </w:rPrChange>
              </w:rPr>
              <w:t>От друга страна иновациите и новите технологии, включително в дигиталната област, се отличават с високи цени и високи разходи за внедряване. Големите и добре капитализирани стопанства са естествената целева група, където този тип земеделие най-лесно и бързо може да се развие. Тези стопанства могат да отговорят на условията за целесъобразност, ефективност и капацитет на посрещнати разходи по съфинансиране на иновативни технологии и модернизация на производството.</w:t>
            </w:r>
          </w:p>
          <w:p w14:paraId="763AD2CE" w14:textId="77777777" w:rsidR="009C0114" w:rsidRPr="00F86D6B" w:rsidRDefault="009C0114">
            <w:pPr>
              <w:spacing w:after="0" w:line="276" w:lineRule="auto"/>
              <w:jc w:val="both"/>
              <w:rPr>
                <w:rFonts w:ascii="Times New Roman" w:hAnsi="Times New Roman" w:cs="Times New Roman"/>
                <w:rPrChange w:id="279" w:author="RSR" w:date="2025-08-13T10:31:00Z">
                  <w:rPr/>
                </w:rPrChange>
              </w:rPr>
              <w:pPrChange w:id="280" w:author="RSR" w:date="2025-08-13T10:31:00Z">
                <w:pPr>
                  <w:spacing w:before="40" w:after="40"/>
                  <w:jc w:val="both"/>
                </w:pPr>
              </w:pPrChange>
            </w:pPr>
            <w:r w:rsidRPr="00F86D6B">
              <w:rPr>
                <w:rFonts w:ascii="Times New Roman" w:eastAsia="Times New Roman" w:hAnsi="Times New Roman" w:cs="Times New Roman"/>
                <w:rPrChange w:id="281" w:author="RSR" w:date="2025-08-13T10:31:00Z">
                  <w:rPr>
                    <w:rFonts w:ascii="Times New Roman" w:eastAsia="Times New Roman" w:hAnsi="Times New Roman" w:cs="Times New Roman"/>
                    <w:noProof/>
                  </w:rPr>
                </w:rPrChange>
              </w:rPr>
              <w:t>Поради затрудненията в осигуряването на работна ръка за селскостопанското производство трябва да се търсят възможности за автоматизация на работните процеси с цел увеличаване производителността на животновъдните и растениевъдите стопанства. Това се налага поради трудното намиране на работна ръка в земеделските райони. При полските култури е идентифицирана необходимостта от инвестиции в модернизация на машини, инвентари, приложения и уеб-инструменти за цифровизация на земеделието.</w:t>
            </w:r>
          </w:p>
          <w:p w14:paraId="49B61BED" w14:textId="77777777" w:rsidR="009C0114" w:rsidRPr="00F86D6B" w:rsidRDefault="009C0114">
            <w:pPr>
              <w:spacing w:after="0" w:line="276" w:lineRule="auto"/>
              <w:jc w:val="both"/>
              <w:rPr>
                <w:rFonts w:ascii="Times New Roman" w:hAnsi="Times New Roman" w:cs="Times New Roman"/>
                <w:rPrChange w:id="282" w:author="RSR" w:date="2025-08-13T10:31:00Z">
                  <w:rPr/>
                </w:rPrChange>
              </w:rPr>
              <w:pPrChange w:id="283" w:author="RSR" w:date="2025-08-13T10:31:00Z">
                <w:pPr>
                  <w:spacing w:before="40" w:after="40"/>
                  <w:jc w:val="both"/>
                </w:pPr>
              </w:pPrChange>
            </w:pPr>
            <w:r w:rsidRPr="00F86D6B">
              <w:rPr>
                <w:rFonts w:ascii="Times New Roman" w:eastAsia="Times New Roman" w:hAnsi="Times New Roman" w:cs="Times New Roman"/>
                <w:b/>
                <w:bCs/>
                <w:rPrChange w:id="284" w:author="RSR" w:date="2025-08-13T10:31:00Z">
                  <w:rPr>
                    <w:rFonts w:ascii="Times New Roman" w:eastAsia="Times New Roman" w:hAnsi="Times New Roman" w:cs="Times New Roman"/>
                    <w:b/>
                    <w:bCs/>
                    <w:noProof/>
                  </w:rPr>
                </w:rPrChange>
              </w:rPr>
              <w:t>Приоритетно насочване на подкрепата</w:t>
            </w:r>
          </w:p>
          <w:p w14:paraId="6A5A2CEF" w14:textId="5ABC1A1A" w:rsidR="009C0114" w:rsidRPr="00F86D6B" w:rsidRDefault="009C0114">
            <w:pPr>
              <w:spacing w:after="0" w:line="276" w:lineRule="auto"/>
              <w:jc w:val="both"/>
              <w:rPr>
                <w:rFonts w:ascii="Times New Roman" w:hAnsi="Times New Roman" w:cs="Times New Roman"/>
                <w:rPrChange w:id="285" w:author="RSR" w:date="2025-08-13T10:31:00Z">
                  <w:rPr/>
                </w:rPrChange>
              </w:rPr>
              <w:pPrChange w:id="286" w:author="RSR" w:date="2025-08-13T10:31:00Z">
                <w:pPr>
                  <w:spacing w:before="40" w:after="40"/>
                  <w:jc w:val="both"/>
                </w:pPr>
              </w:pPrChange>
            </w:pPr>
            <w:r w:rsidRPr="00F86D6B">
              <w:rPr>
                <w:rFonts w:ascii="Times New Roman" w:eastAsia="Times New Roman" w:hAnsi="Times New Roman" w:cs="Times New Roman"/>
                <w:rPrChange w:id="287" w:author="RSR" w:date="2025-08-13T10:31:00Z">
                  <w:rPr>
                    <w:rFonts w:ascii="Times New Roman" w:eastAsia="Times New Roman" w:hAnsi="Times New Roman" w:cs="Times New Roman"/>
                    <w:noProof/>
                  </w:rPr>
                </w:rPrChange>
              </w:rPr>
              <w:t xml:space="preserve">С цел приоритетно подпомагане чрез интервенцията за селскостопански дейности, ще бъде разработен подход, които да позволи целево насочване на финансирането в рамките на определените финансови условия, </w:t>
            </w:r>
            <w:r w:rsidRPr="00564346">
              <w:rPr>
                <w:rFonts w:ascii="Times New Roman" w:eastAsia="Times New Roman" w:hAnsi="Times New Roman" w:cs="Times New Roman"/>
                <w:rPrChange w:id="288" w:author="RSR" w:date="2025-08-19T12:29:00Z">
                  <w:rPr>
                    <w:rFonts w:ascii="Times New Roman" w:eastAsia="Times New Roman" w:hAnsi="Times New Roman" w:cs="Times New Roman"/>
                    <w:noProof/>
                  </w:rPr>
                </w:rPrChange>
              </w:rPr>
              <w:t>включително чрез определяне на делегирани бюджети за малки и средни земеделски стопанства</w:t>
            </w:r>
            <w:ins w:id="289" w:author="RSR" w:date="2025-08-08T11:23:00Z">
              <w:r w:rsidR="00E47466" w:rsidRPr="00F86D6B">
                <w:rPr>
                  <w:rFonts w:ascii="Times New Roman" w:eastAsia="Times New Roman" w:hAnsi="Times New Roman" w:cs="Times New Roman"/>
                  <w:rPrChange w:id="290" w:author="RSR" w:date="2025-08-13T10:31:00Z">
                    <w:rPr>
                      <w:rFonts w:ascii="Times New Roman" w:eastAsia="Times New Roman" w:hAnsi="Times New Roman" w:cs="Times New Roman"/>
                      <w:noProof/>
                    </w:rPr>
                  </w:rPrChange>
                </w:rPr>
                <w:t xml:space="preserve"> и/или </w:t>
              </w:r>
            </w:ins>
            <w:ins w:id="291" w:author="Elena A. Ivanova" w:date="2025-08-19T10:38:00Z">
              <w:r w:rsidR="00833357">
                <w:rPr>
                  <w:rFonts w:ascii="Times New Roman" w:eastAsia="Times New Roman" w:hAnsi="Times New Roman" w:cs="Times New Roman"/>
                </w:rPr>
                <w:t xml:space="preserve">за </w:t>
              </w:r>
            </w:ins>
            <w:ins w:id="292" w:author="RSR" w:date="2025-08-08T11:23:00Z">
              <w:r w:rsidR="00E47466" w:rsidRPr="00F86D6B">
                <w:rPr>
                  <w:rFonts w:ascii="Times New Roman" w:eastAsia="Times New Roman" w:hAnsi="Times New Roman" w:cs="Times New Roman"/>
                  <w:rPrChange w:id="293" w:author="RSR" w:date="2025-08-13T10:31:00Z">
                    <w:rPr>
                      <w:rFonts w:ascii="Times New Roman" w:eastAsia="Times New Roman" w:hAnsi="Times New Roman" w:cs="Times New Roman"/>
                      <w:noProof/>
                    </w:rPr>
                  </w:rPrChange>
                </w:rPr>
                <w:t>отделни сектори</w:t>
              </w:r>
            </w:ins>
            <w:ins w:id="294" w:author="RSR" w:date="2025-08-08T11:24:00Z">
              <w:r w:rsidR="00E574C7" w:rsidRPr="00F86D6B">
                <w:rPr>
                  <w:rFonts w:ascii="Times New Roman" w:eastAsia="Times New Roman" w:hAnsi="Times New Roman" w:cs="Times New Roman"/>
                  <w:rPrChange w:id="295" w:author="RSR" w:date="2025-08-13T10:31:00Z">
                    <w:rPr>
                      <w:rFonts w:ascii="Times New Roman" w:eastAsia="Times New Roman" w:hAnsi="Times New Roman" w:cs="Times New Roman"/>
                      <w:noProof/>
                    </w:rPr>
                  </w:rPrChange>
                </w:rPr>
                <w:t xml:space="preserve"> на </w:t>
              </w:r>
            </w:ins>
            <w:ins w:id="296" w:author="RSR" w:date="2025-08-08T13:07:00Z">
              <w:r w:rsidR="00BC7472" w:rsidRPr="00F86D6B">
                <w:rPr>
                  <w:rFonts w:ascii="Times New Roman" w:eastAsia="Times New Roman" w:hAnsi="Times New Roman" w:cs="Times New Roman"/>
                </w:rPr>
                <w:t xml:space="preserve">първичното </w:t>
              </w:r>
            </w:ins>
            <w:ins w:id="297" w:author="RSR" w:date="2025-08-08T11:24:00Z">
              <w:r w:rsidR="00E574C7" w:rsidRPr="00F86D6B">
                <w:rPr>
                  <w:rFonts w:ascii="Times New Roman" w:eastAsia="Times New Roman" w:hAnsi="Times New Roman" w:cs="Times New Roman"/>
                  <w:rPrChange w:id="298" w:author="RSR" w:date="2025-08-13T10:31:00Z">
                    <w:rPr>
                      <w:rFonts w:ascii="Times New Roman" w:eastAsia="Times New Roman" w:hAnsi="Times New Roman" w:cs="Times New Roman"/>
                      <w:noProof/>
                    </w:rPr>
                  </w:rPrChange>
                </w:rPr>
                <w:t>производство</w:t>
              </w:r>
            </w:ins>
            <w:ins w:id="299" w:author="RSR" w:date="2025-08-08T13:08:00Z">
              <w:r w:rsidR="00BC7472" w:rsidRPr="00F86D6B">
                <w:rPr>
                  <w:rFonts w:ascii="Times New Roman" w:eastAsia="Times New Roman" w:hAnsi="Times New Roman" w:cs="Times New Roman"/>
                </w:rPr>
                <w:t xml:space="preserve"> на селскостопанска продукция</w:t>
              </w:r>
            </w:ins>
            <w:r w:rsidRPr="00F86D6B">
              <w:rPr>
                <w:rFonts w:ascii="Times New Roman" w:eastAsia="Times New Roman" w:hAnsi="Times New Roman" w:cs="Times New Roman"/>
                <w:rPrChange w:id="300" w:author="RSR" w:date="2025-08-13T10:31:00Z">
                  <w:rPr>
                    <w:rFonts w:ascii="Times New Roman" w:eastAsia="Times New Roman" w:hAnsi="Times New Roman" w:cs="Times New Roman"/>
                    <w:noProof/>
                  </w:rPr>
                </w:rPrChange>
              </w:rPr>
              <w:t>.</w:t>
            </w:r>
          </w:p>
          <w:p w14:paraId="207AC4DD" w14:textId="77777777" w:rsidR="00511816" w:rsidRPr="00F86D6B" w:rsidRDefault="009C0114">
            <w:pPr>
              <w:spacing w:after="0" w:line="276" w:lineRule="auto"/>
              <w:jc w:val="both"/>
              <w:rPr>
                <w:rFonts w:ascii="Times New Roman" w:hAnsi="Times New Roman" w:cs="Times New Roman"/>
                <w:rPrChange w:id="301" w:author="RSR" w:date="2025-08-13T10:31:00Z">
                  <w:rPr/>
                </w:rPrChange>
              </w:rPr>
              <w:pPrChange w:id="302" w:author="RSR" w:date="2025-08-13T10:31:00Z">
                <w:pPr>
                  <w:spacing w:before="40" w:after="40"/>
                  <w:jc w:val="both"/>
                </w:pPr>
              </w:pPrChange>
            </w:pPr>
            <w:r w:rsidRPr="00F86D6B">
              <w:rPr>
                <w:rFonts w:ascii="Times New Roman" w:eastAsia="Times New Roman" w:hAnsi="Times New Roman" w:cs="Times New Roman"/>
                <w:rPrChange w:id="303" w:author="RSR" w:date="2025-08-13T10:31:00Z">
                  <w:rPr>
                    <w:rFonts w:ascii="Times New Roman" w:eastAsia="Times New Roman" w:hAnsi="Times New Roman" w:cs="Times New Roman"/>
                    <w:noProof/>
                  </w:rPr>
                </w:rPrChange>
              </w:rPr>
              <w:t>В съответствие с чл. 79 от Регламент (ЕС) №</w:t>
            </w:r>
            <w:ins w:id="304" w:author="RSR" w:date="2025-08-08T11:21:00Z">
              <w:r w:rsidR="00E47466" w:rsidRPr="00F86D6B">
                <w:rPr>
                  <w:rFonts w:ascii="Times New Roman" w:eastAsia="Times New Roman" w:hAnsi="Times New Roman" w:cs="Times New Roman"/>
                  <w:rPrChange w:id="305" w:author="RSR" w:date="2025-08-13T10:31:00Z">
                    <w:rPr>
                      <w:rFonts w:ascii="Times New Roman" w:eastAsia="Times New Roman" w:hAnsi="Times New Roman" w:cs="Times New Roman"/>
                      <w:noProof/>
                    </w:rPr>
                  </w:rPrChange>
                </w:rPr>
                <w:t xml:space="preserve"> </w:t>
              </w:r>
            </w:ins>
            <w:r w:rsidRPr="00F86D6B">
              <w:rPr>
                <w:rFonts w:ascii="Times New Roman" w:eastAsia="Times New Roman" w:hAnsi="Times New Roman" w:cs="Times New Roman"/>
                <w:rPrChange w:id="306" w:author="RSR" w:date="2025-08-13T10:31:00Z">
                  <w:rPr>
                    <w:rFonts w:ascii="Times New Roman" w:eastAsia="Times New Roman" w:hAnsi="Times New Roman" w:cs="Times New Roman"/>
                    <w:noProof/>
                  </w:rPr>
                </w:rPrChange>
              </w:rPr>
              <w:t>2021/2115 при разработване на критериите за оценка ще се търси съответствие с нуждите, определени в стратегическия план на ОСП с цел приоритетно насочване на подкрепа в рамките на допустимите дейности по интервенцията.</w:t>
            </w:r>
          </w:p>
          <w:p w14:paraId="20DF0550" w14:textId="77777777" w:rsidR="009C0114" w:rsidRPr="00F86D6B" w:rsidRDefault="009C0114">
            <w:pPr>
              <w:spacing w:after="0" w:line="276" w:lineRule="auto"/>
              <w:jc w:val="both"/>
              <w:rPr>
                <w:rFonts w:ascii="Times New Roman" w:hAnsi="Times New Roman" w:cs="Times New Roman"/>
                <w:rPrChange w:id="307" w:author="RSR" w:date="2025-08-13T10:31:00Z">
                  <w:rPr/>
                </w:rPrChange>
              </w:rPr>
              <w:pPrChange w:id="308" w:author="RSR" w:date="2025-08-13T10:31:00Z">
                <w:pPr>
                  <w:spacing w:before="40" w:after="40"/>
                  <w:jc w:val="both"/>
                </w:pPr>
              </w:pPrChange>
            </w:pPr>
            <w:r w:rsidRPr="00F86D6B">
              <w:rPr>
                <w:rFonts w:ascii="Times New Roman" w:eastAsia="Times New Roman" w:hAnsi="Times New Roman" w:cs="Times New Roman"/>
                <w:rPrChange w:id="309" w:author="RSR" w:date="2025-08-13T10:31:00Z">
                  <w:rPr>
                    <w:rFonts w:ascii="Times New Roman" w:eastAsia="Times New Roman" w:hAnsi="Times New Roman" w:cs="Times New Roman"/>
                    <w:noProof/>
                  </w:rPr>
                </w:rPrChange>
              </w:rPr>
              <w:t>Също така ще бъде определен минимален размер на точките по критериите за оценка, под които размер проектните предложения няма да бъдат допустими за финансова подпомагане по интервенцията.</w:t>
            </w:r>
          </w:p>
          <w:p w14:paraId="26DB9C4A" w14:textId="38A83B37" w:rsidR="009C0114" w:rsidRPr="00F86D6B" w:rsidRDefault="009C0114">
            <w:pPr>
              <w:spacing w:after="0" w:line="276" w:lineRule="auto"/>
              <w:jc w:val="both"/>
              <w:rPr>
                <w:rFonts w:ascii="Times New Roman" w:hAnsi="Times New Roman" w:cs="Times New Roman"/>
                <w:rPrChange w:id="310" w:author="RSR" w:date="2025-08-13T10:31:00Z">
                  <w:rPr/>
                </w:rPrChange>
              </w:rPr>
              <w:pPrChange w:id="311" w:author="RSR" w:date="2025-08-13T10:31:00Z">
                <w:pPr>
                  <w:spacing w:before="40" w:after="40"/>
                  <w:jc w:val="both"/>
                </w:pPr>
              </w:pPrChange>
            </w:pPr>
            <w:r w:rsidRPr="00F86D6B">
              <w:rPr>
                <w:rFonts w:ascii="Times New Roman" w:eastAsia="Times New Roman" w:hAnsi="Times New Roman" w:cs="Times New Roman"/>
                <w:rPrChange w:id="312" w:author="RSR" w:date="2025-08-13T10:31:00Z">
                  <w:rPr>
                    <w:rFonts w:ascii="Times New Roman" w:eastAsia="Times New Roman" w:hAnsi="Times New Roman" w:cs="Times New Roman"/>
                    <w:noProof/>
                  </w:rPr>
                </w:rPrChange>
              </w:rPr>
              <w:t xml:space="preserve">За отпускането на тази помощ ще се използват принципи за подбор на операции, сред които (неизчерпателен списък): проекти за производство на </w:t>
            </w:r>
            <w:r w:rsidRPr="00F86D6B">
              <w:rPr>
                <w:rFonts w:ascii="Times New Roman" w:eastAsia="Times New Roman" w:hAnsi="Times New Roman" w:cs="Times New Roman"/>
              </w:rPr>
              <w:t>земеделска</w:t>
            </w:r>
            <w:r w:rsidRPr="00F86D6B">
              <w:rPr>
                <w:rFonts w:ascii="Times New Roman" w:eastAsia="Times New Roman" w:hAnsi="Times New Roman" w:cs="Times New Roman"/>
                <w:rPrChange w:id="313" w:author="RSR" w:date="2025-08-13T10:31:00Z">
                  <w:rPr>
                    <w:rFonts w:ascii="Times New Roman" w:eastAsia="Times New Roman" w:hAnsi="Times New Roman" w:cs="Times New Roman"/>
                    <w:noProof/>
                  </w:rPr>
                </w:rPrChange>
              </w:rPr>
              <w:t xml:space="preserve"> продукция в определените в анализа чувствителни сектори, производство на биологични продукти, инвестиции за покриване на нововъведени стандарти на ЕС, </w:t>
            </w:r>
            <w:del w:id="314" w:author="RSR" w:date="2025-08-08T12:50:00Z">
              <w:r w:rsidRPr="00F86D6B" w:rsidDel="002C0317">
                <w:rPr>
                  <w:rFonts w:ascii="Times New Roman" w:eastAsia="Times New Roman" w:hAnsi="Times New Roman" w:cs="Times New Roman"/>
                  <w:rPrChange w:id="315" w:author="RSR" w:date="2025-08-13T10:31:00Z">
                    <w:rPr>
                      <w:rFonts w:ascii="Times New Roman" w:eastAsia="Times New Roman" w:hAnsi="Times New Roman" w:cs="Times New Roman"/>
                      <w:noProof/>
                    </w:rPr>
                  </w:rPrChange>
                </w:rPr>
                <w:delText xml:space="preserve">технологии водещи до намаляване на емисиите, </w:delText>
              </w:r>
            </w:del>
            <w:r w:rsidRPr="00F86D6B">
              <w:rPr>
                <w:rFonts w:ascii="Times New Roman" w:eastAsia="Times New Roman" w:hAnsi="Times New Roman" w:cs="Times New Roman"/>
                <w:rPrChange w:id="316" w:author="RSR" w:date="2025-08-13T10:31:00Z">
                  <w:rPr>
                    <w:rFonts w:ascii="Times New Roman" w:eastAsia="Times New Roman" w:hAnsi="Times New Roman" w:cs="Times New Roman"/>
                    <w:noProof/>
                  </w:rPr>
                </w:rPrChange>
              </w:rPr>
              <w:t>проекти за въвеждане на нови и енергоспестяващи технологии или иновации в земеделското производство, инвестиции и дейности, които допринасят за устойчивото и цифрово икономическо развитие, дигитализация и роботизация</w:t>
            </w:r>
            <w:del w:id="317" w:author="RSR" w:date="2025-08-08T13:06:00Z">
              <w:r w:rsidRPr="00F86D6B" w:rsidDel="00BC7472">
                <w:rPr>
                  <w:rFonts w:ascii="Times New Roman" w:eastAsia="Times New Roman" w:hAnsi="Times New Roman" w:cs="Times New Roman"/>
                  <w:rPrChange w:id="318" w:author="RSR" w:date="2025-08-13T10:31:00Z">
                    <w:rPr>
                      <w:rFonts w:ascii="Times New Roman" w:eastAsia="Times New Roman" w:hAnsi="Times New Roman" w:cs="Times New Roman"/>
                      <w:noProof/>
                    </w:rPr>
                  </w:rPrChange>
                </w:rPr>
                <w:delText>, в това число устойчива енергия</w:delText>
              </w:r>
            </w:del>
            <w:r w:rsidRPr="00F86D6B">
              <w:rPr>
                <w:rFonts w:ascii="Times New Roman" w:eastAsia="Times New Roman" w:hAnsi="Times New Roman" w:cs="Times New Roman"/>
                <w:rPrChange w:id="319" w:author="RSR" w:date="2025-08-13T10:31:00Z">
                  <w:rPr>
                    <w:rFonts w:ascii="Times New Roman" w:eastAsia="Times New Roman" w:hAnsi="Times New Roman" w:cs="Times New Roman"/>
                    <w:noProof/>
                  </w:rPr>
                </w:rPrChange>
              </w:rPr>
              <w:t xml:space="preserve">. Приоритет ще бъде осигурен и за проекти, </w:t>
            </w:r>
            <w:r w:rsidRPr="00F86D6B">
              <w:rPr>
                <w:rFonts w:ascii="Times New Roman" w:eastAsia="Times New Roman" w:hAnsi="Times New Roman" w:cs="Times New Roman"/>
              </w:rPr>
              <w:t>насърчаващи</w:t>
            </w:r>
            <w:r w:rsidRPr="00F86D6B">
              <w:rPr>
                <w:rFonts w:ascii="Times New Roman" w:eastAsia="Times New Roman" w:hAnsi="Times New Roman" w:cs="Times New Roman"/>
                <w:rPrChange w:id="320" w:author="RSR" w:date="2025-08-13T10:31:00Z">
                  <w:rPr>
                    <w:rFonts w:ascii="Times New Roman" w:eastAsia="Times New Roman" w:hAnsi="Times New Roman" w:cs="Times New Roman"/>
                    <w:noProof/>
                  </w:rPr>
                </w:rPrChange>
              </w:rPr>
              <w:t xml:space="preserve"> кооперирането и интеграцията между земеделските производители. Приоритет ще бъде предоставян и на кандидати, доказващи финансова устойчивост и развиващи и укрепващи веригите за стойност от производител до потребител, включително </w:t>
            </w:r>
            <w:r w:rsidRPr="00FD1329">
              <w:rPr>
                <w:rFonts w:ascii="Times New Roman" w:eastAsia="Times New Roman" w:hAnsi="Times New Roman" w:cs="Times New Roman"/>
                <w:rPrChange w:id="321" w:author="RSR" w:date="2025-08-19T16:13:00Z">
                  <w:rPr>
                    <w:rFonts w:ascii="Times New Roman" w:eastAsia="Times New Roman" w:hAnsi="Times New Roman" w:cs="Times New Roman"/>
                    <w:noProof/>
                  </w:rPr>
                </w:rPrChange>
              </w:rPr>
              <w:t xml:space="preserve">участващи в схеми за качество със съответния продукт от бизнес плана. С предимство ще се ползва и навлизането на </w:t>
            </w:r>
            <w:ins w:id="322" w:author="RSR" w:date="2025-08-19T16:13:00Z">
              <w:r w:rsidR="00FD1329" w:rsidRPr="00FD1329">
                <w:rPr>
                  <w:rFonts w:ascii="Times New Roman" w:eastAsia="Times New Roman" w:hAnsi="Times New Roman" w:cs="Times New Roman"/>
                </w:rPr>
                <w:t>лица от 18 до 40 навършени години</w:t>
              </w:r>
            </w:ins>
            <w:del w:id="323" w:author="RSR" w:date="2025-08-19T16:13:00Z">
              <w:r w:rsidRPr="00FD1329" w:rsidDel="00FD1329">
                <w:rPr>
                  <w:rFonts w:ascii="Times New Roman" w:eastAsia="Times New Roman" w:hAnsi="Times New Roman" w:cs="Times New Roman"/>
                  <w:rPrChange w:id="324" w:author="RSR" w:date="2025-08-19T16:13:00Z">
                    <w:rPr>
                      <w:rFonts w:ascii="Times New Roman" w:eastAsia="Times New Roman" w:hAnsi="Times New Roman" w:cs="Times New Roman"/>
                      <w:noProof/>
                    </w:rPr>
                  </w:rPrChange>
                </w:rPr>
                <w:delText>млади фермери</w:delText>
              </w:r>
            </w:del>
            <w:r w:rsidRPr="00FD1329">
              <w:rPr>
                <w:rFonts w:ascii="Times New Roman" w:eastAsia="Times New Roman" w:hAnsi="Times New Roman" w:cs="Times New Roman"/>
                <w:rPrChange w:id="325" w:author="RSR" w:date="2025-08-19T16:13:00Z">
                  <w:rPr>
                    <w:rFonts w:ascii="Times New Roman" w:eastAsia="Times New Roman" w:hAnsi="Times New Roman" w:cs="Times New Roman"/>
                    <w:noProof/>
                  </w:rPr>
                </w:rPrChange>
              </w:rPr>
              <w:t>. По интервенцията ще бъде осигурен приоритет за кандидати на територията на райони с природни и други ограничения</w:t>
            </w:r>
            <w:r w:rsidRPr="00F86D6B">
              <w:rPr>
                <w:rFonts w:ascii="Times New Roman" w:eastAsia="Times New Roman" w:hAnsi="Times New Roman" w:cs="Times New Roman"/>
                <w:rPrChange w:id="326" w:author="RSR" w:date="2025-08-13T10:31:00Z">
                  <w:rPr>
                    <w:rFonts w:ascii="Times New Roman" w:eastAsia="Times New Roman" w:hAnsi="Times New Roman" w:cs="Times New Roman"/>
                    <w:noProof/>
                  </w:rPr>
                </w:rPrChange>
              </w:rPr>
              <w:t>.</w:t>
            </w:r>
          </w:p>
          <w:p w14:paraId="52078EA2" w14:textId="6B91FBAC" w:rsidR="009C0114" w:rsidRPr="00F86D6B" w:rsidRDefault="009C0114">
            <w:pPr>
              <w:spacing w:after="0" w:line="276" w:lineRule="auto"/>
              <w:jc w:val="both"/>
              <w:rPr>
                <w:rFonts w:ascii="Times New Roman" w:hAnsi="Times New Roman" w:cs="Times New Roman"/>
                <w:rPrChange w:id="327" w:author="RSR" w:date="2025-08-13T10:31:00Z">
                  <w:rPr/>
                </w:rPrChange>
              </w:rPr>
              <w:pPrChange w:id="328" w:author="RSR" w:date="2025-08-13T10:31:00Z">
                <w:pPr>
                  <w:spacing w:before="40" w:after="40"/>
                  <w:jc w:val="both"/>
                </w:pPr>
              </w:pPrChange>
            </w:pPr>
            <w:r w:rsidRPr="00F86D6B">
              <w:rPr>
                <w:rFonts w:ascii="Times New Roman" w:eastAsia="Times New Roman" w:hAnsi="Times New Roman" w:cs="Times New Roman"/>
                <w:rPrChange w:id="329" w:author="RSR" w:date="2025-08-13T10:31:00Z">
                  <w:rPr>
                    <w:rFonts w:ascii="Times New Roman" w:eastAsia="Times New Roman" w:hAnsi="Times New Roman" w:cs="Times New Roman"/>
                    <w:noProof/>
                  </w:rPr>
                </w:rPrChange>
              </w:rPr>
              <w:t xml:space="preserve">При инвестиции за напояване приоритет </w:t>
            </w:r>
            <w:ins w:id="330" w:author="Elena A. Ivanova" w:date="2025-08-19T10:39:00Z">
              <w:r w:rsidR="00833357">
                <w:rPr>
                  <w:rFonts w:ascii="Times New Roman" w:eastAsia="Times New Roman" w:hAnsi="Times New Roman" w:cs="Times New Roman"/>
                </w:rPr>
                <w:t xml:space="preserve">може </w:t>
              </w:r>
            </w:ins>
            <w:del w:id="331" w:author="Elena A. Ivanova" w:date="2025-08-19T10:39:00Z">
              <w:r w:rsidRPr="00F86D6B" w:rsidDel="00833357">
                <w:rPr>
                  <w:rFonts w:ascii="Times New Roman" w:eastAsia="Times New Roman" w:hAnsi="Times New Roman" w:cs="Times New Roman"/>
                  <w:rPrChange w:id="332" w:author="RSR" w:date="2025-08-13T10:31:00Z">
                    <w:rPr>
                      <w:rFonts w:ascii="Times New Roman" w:eastAsia="Times New Roman" w:hAnsi="Times New Roman" w:cs="Times New Roman"/>
                      <w:noProof/>
                    </w:rPr>
                  </w:rPrChange>
                </w:rPr>
                <w:delText xml:space="preserve">ще </w:delText>
              </w:r>
            </w:del>
            <w:ins w:id="333" w:author="Elena A. Ivanova" w:date="2025-08-19T10:39:00Z">
              <w:r w:rsidR="00833357">
                <w:rPr>
                  <w:rFonts w:ascii="Times New Roman" w:eastAsia="Times New Roman" w:hAnsi="Times New Roman" w:cs="Times New Roman"/>
                </w:rPr>
                <w:t>да</w:t>
              </w:r>
              <w:r w:rsidR="00833357" w:rsidRPr="00F86D6B">
                <w:rPr>
                  <w:rFonts w:ascii="Times New Roman" w:eastAsia="Times New Roman" w:hAnsi="Times New Roman" w:cs="Times New Roman"/>
                  <w:rPrChange w:id="334" w:author="RSR" w:date="2025-08-13T10:31:00Z">
                    <w:rPr>
                      <w:rFonts w:ascii="Times New Roman" w:eastAsia="Times New Roman" w:hAnsi="Times New Roman" w:cs="Times New Roman"/>
                      <w:noProof/>
                    </w:rPr>
                  </w:rPrChange>
                </w:rPr>
                <w:t xml:space="preserve"> </w:t>
              </w:r>
            </w:ins>
            <w:r w:rsidRPr="00F86D6B">
              <w:rPr>
                <w:rFonts w:ascii="Times New Roman" w:eastAsia="Times New Roman" w:hAnsi="Times New Roman" w:cs="Times New Roman"/>
                <w:rPrChange w:id="335" w:author="RSR" w:date="2025-08-13T10:31:00Z">
                  <w:rPr>
                    <w:rFonts w:ascii="Times New Roman" w:eastAsia="Times New Roman" w:hAnsi="Times New Roman" w:cs="Times New Roman"/>
                    <w:noProof/>
                  </w:rPr>
                </w:rPrChange>
              </w:rPr>
              <w:t>се предоставя за инвестиции, предприети от земеделски стопани, членове на сдружения за напояване</w:t>
            </w:r>
            <w:del w:id="336" w:author="RSR" w:date="2025-08-08T13:10:00Z">
              <w:r w:rsidRPr="00F86D6B" w:rsidDel="00BC7472">
                <w:rPr>
                  <w:rFonts w:ascii="Times New Roman" w:eastAsia="Times New Roman" w:hAnsi="Times New Roman" w:cs="Times New Roman"/>
                  <w:rPrChange w:id="337" w:author="RSR" w:date="2025-08-13T10:31:00Z">
                    <w:rPr>
                      <w:rFonts w:ascii="Times New Roman" w:eastAsia="Times New Roman" w:hAnsi="Times New Roman" w:cs="Times New Roman"/>
                      <w:noProof/>
                    </w:rPr>
                  </w:rPrChange>
                </w:rPr>
                <w:delText>, както и за инвестиции, които ползват вода от инфраструктура с по – малки загуби и по – висока ефективност при използване на водните ресурси</w:delText>
              </w:r>
            </w:del>
            <w:r w:rsidRPr="00F86D6B">
              <w:rPr>
                <w:rFonts w:ascii="Times New Roman" w:eastAsia="Times New Roman" w:hAnsi="Times New Roman" w:cs="Times New Roman"/>
                <w:rPrChange w:id="338" w:author="RSR" w:date="2025-08-13T10:31:00Z">
                  <w:rPr>
                    <w:rFonts w:ascii="Times New Roman" w:eastAsia="Times New Roman" w:hAnsi="Times New Roman" w:cs="Times New Roman"/>
                    <w:noProof/>
                  </w:rPr>
                </w:rPrChange>
              </w:rPr>
              <w:t>.</w:t>
            </w:r>
          </w:p>
          <w:p w14:paraId="06F7CF32" w14:textId="453A4AF8" w:rsidR="009C0114" w:rsidRPr="00EA3272" w:rsidDel="00E56777" w:rsidRDefault="009C0114">
            <w:pPr>
              <w:spacing w:after="0" w:line="276" w:lineRule="auto"/>
              <w:jc w:val="both"/>
              <w:rPr>
                <w:del w:id="339" w:author="RSR" w:date="2025-08-20T12:49:00Z"/>
                <w:rFonts w:ascii="Times New Roman" w:hAnsi="Times New Roman" w:cs="Times New Roman"/>
                <w:rPrChange w:id="340" w:author="RSR" w:date="2025-08-20T15:42:00Z">
                  <w:rPr>
                    <w:del w:id="341" w:author="RSR" w:date="2025-08-20T12:49:00Z"/>
                  </w:rPr>
                </w:rPrChange>
              </w:rPr>
              <w:pPrChange w:id="342" w:author="RSR" w:date="2025-08-13T10:31:00Z">
                <w:pPr>
                  <w:spacing w:before="40" w:after="40"/>
                  <w:jc w:val="both"/>
                </w:pPr>
              </w:pPrChange>
            </w:pPr>
            <w:del w:id="343" w:author="RSR" w:date="2025-08-20T12:49:00Z">
              <w:r w:rsidRPr="00EA3272" w:rsidDel="00E56777">
                <w:rPr>
                  <w:rFonts w:ascii="Times New Roman" w:eastAsia="Times New Roman" w:hAnsi="Times New Roman" w:cs="Times New Roman"/>
                  <w:rPrChange w:id="344" w:author="RSR" w:date="2025-08-20T15:42:00Z">
                    <w:rPr>
                      <w:rFonts w:ascii="Times New Roman" w:eastAsia="Times New Roman" w:hAnsi="Times New Roman" w:cs="Times New Roman"/>
                      <w:noProof/>
                    </w:rPr>
                  </w:rPrChange>
                </w:rPr>
                <w:delText>За инвестициите за хуманно отношение към свинете в съответствие с Директива 2008/120, приоритет ще бъде предоставен на проектните предложения, в които е предвиден ангажимент към:</w:delText>
              </w:r>
            </w:del>
          </w:p>
          <w:p w14:paraId="6BD46BAE" w14:textId="4D375CF9" w:rsidR="009C0114" w:rsidRPr="00EA3272" w:rsidDel="00E56777" w:rsidRDefault="009C0114">
            <w:pPr>
              <w:spacing w:after="0" w:line="276" w:lineRule="auto"/>
              <w:jc w:val="both"/>
              <w:rPr>
                <w:del w:id="345" w:author="RSR" w:date="2025-08-20T12:49:00Z"/>
                <w:rFonts w:ascii="Times New Roman" w:hAnsi="Times New Roman" w:cs="Times New Roman"/>
                <w:rPrChange w:id="346" w:author="RSR" w:date="2025-08-20T15:42:00Z">
                  <w:rPr>
                    <w:del w:id="347" w:author="RSR" w:date="2025-08-20T12:49:00Z"/>
                  </w:rPr>
                </w:rPrChange>
              </w:rPr>
              <w:pPrChange w:id="348" w:author="RSR" w:date="2025-08-13T10:31:00Z">
                <w:pPr>
                  <w:spacing w:before="40" w:after="40"/>
                  <w:jc w:val="both"/>
                </w:pPr>
              </w:pPrChange>
            </w:pPr>
            <w:del w:id="349" w:author="RSR" w:date="2025-08-20T12:49:00Z">
              <w:r w:rsidRPr="00EA3272" w:rsidDel="00E56777">
                <w:rPr>
                  <w:rFonts w:ascii="Times New Roman" w:eastAsia="Times New Roman" w:hAnsi="Times New Roman" w:cs="Times New Roman"/>
                  <w:rPrChange w:id="350" w:author="RSR" w:date="2025-08-20T15:42:00Z">
                    <w:rPr>
                      <w:rFonts w:ascii="Times New Roman" w:eastAsia="Times New Roman" w:hAnsi="Times New Roman" w:cs="Times New Roman"/>
                      <w:noProof/>
                    </w:rPr>
                  </w:rPrChange>
                </w:rPr>
                <w:delText xml:space="preserve">• </w:delText>
              </w:r>
            </w:del>
            <w:del w:id="351" w:author="RSR" w:date="2025-08-08T13:10:00Z">
              <w:r w:rsidRPr="00EA3272" w:rsidDel="00BC7472">
                <w:rPr>
                  <w:rFonts w:ascii="Times New Roman" w:eastAsia="Times New Roman" w:hAnsi="Times New Roman" w:cs="Times New Roman"/>
                  <w:rPrChange w:id="352" w:author="RSR" w:date="2025-08-20T15:42:00Z">
                    <w:rPr>
                      <w:rFonts w:ascii="Times New Roman" w:eastAsia="Times New Roman" w:hAnsi="Times New Roman" w:cs="Times New Roman"/>
                      <w:noProof/>
                    </w:rPr>
                  </w:rPrChange>
                </w:rPr>
                <w:delText>      </w:delText>
              </w:r>
            </w:del>
            <w:del w:id="353" w:author="RSR" w:date="2025-08-20T12:49:00Z">
              <w:r w:rsidRPr="00EA3272" w:rsidDel="00E56777">
                <w:rPr>
                  <w:rFonts w:ascii="Times New Roman" w:eastAsia="Times New Roman" w:hAnsi="Times New Roman" w:cs="Times New Roman"/>
                  <w:rPrChange w:id="354" w:author="RSR" w:date="2025-08-20T15:42:00Z">
                    <w:rPr>
                      <w:rFonts w:ascii="Times New Roman" w:eastAsia="Times New Roman" w:hAnsi="Times New Roman" w:cs="Times New Roman"/>
                      <w:noProof/>
                    </w:rPr>
                  </w:rPrChange>
                </w:rPr>
                <w:delText>увеличение на пространството с +20% (от изходното ниво, посочено в Директива 2008/120) като самостоятелен ангажимент или</w:delText>
              </w:r>
            </w:del>
          </w:p>
          <w:p w14:paraId="4F33ED18" w14:textId="356C58E9" w:rsidR="009C0114" w:rsidRPr="00EA3272" w:rsidDel="00E56777" w:rsidRDefault="009C0114">
            <w:pPr>
              <w:spacing w:after="0" w:line="276" w:lineRule="auto"/>
              <w:jc w:val="both"/>
              <w:rPr>
                <w:del w:id="355" w:author="RSR" w:date="2025-08-20T12:49:00Z"/>
                <w:rFonts w:ascii="Times New Roman" w:hAnsi="Times New Roman" w:cs="Times New Roman"/>
                <w:rPrChange w:id="356" w:author="RSR" w:date="2025-08-20T15:42:00Z">
                  <w:rPr>
                    <w:del w:id="357" w:author="RSR" w:date="2025-08-20T12:49:00Z"/>
                  </w:rPr>
                </w:rPrChange>
              </w:rPr>
              <w:pPrChange w:id="358" w:author="RSR" w:date="2025-08-13T10:31:00Z">
                <w:pPr>
                  <w:spacing w:before="40" w:after="40"/>
                  <w:jc w:val="both"/>
                </w:pPr>
              </w:pPrChange>
            </w:pPr>
            <w:del w:id="359" w:author="RSR" w:date="2025-08-20T12:49:00Z">
              <w:r w:rsidRPr="00EA3272" w:rsidDel="00E56777">
                <w:rPr>
                  <w:rFonts w:ascii="Times New Roman" w:eastAsia="Times New Roman" w:hAnsi="Times New Roman" w:cs="Times New Roman"/>
                  <w:rPrChange w:id="360" w:author="RSR" w:date="2025-08-20T15:42:00Z">
                    <w:rPr>
                      <w:rFonts w:ascii="Times New Roman" w:eastAsia="Times New Roman" w:hAnsi="Times New Roman" w:cs="Times New Roman"/>
                      <w:noProof/>
                    </w:rPr>
                  </w:rPrChange>
                </w:rPr>
                <w:delText>•</w:delText>
              </w:r>
            </w:del>
            <w:del w:id="361" w:author="RSR" w:date="2025-08-08T13:11:00Z">
              <w:r w:rsidRPr="00EA3272" w:rsidDel="00BC7472">
                <w:rPr>
                  <w:rFonts w:ascii="Times New Roman" w:eastAsia="Times New Roman" w:hAnsi="Times New Roman" w:cs="Times New Roman"/>
                  <w:rPrChange w:id="362" w:author="RSR" w:date="2025-08-20T15:42:00Z">
                    <w:rPr>
                      <w:rFonts w:ascii="Times New Roman" w:eastAsia="Times New Roman" w:hAnsi="Times New Roman" w:cs="Times New Roman"/>
                      <w:noProof/>
                    </w:rPr>
                  </w:rPrChange>
                </w:rPr>
                <w:delText>         </w:delText>
              </w:r>
            </w:del>
            <w:del w:id="363" w:author="RSR" w:date="2025-08-20T12:49:00Z">
              <w:r w:rsidRPr="00EA3272" w:rsidDel="00E56777">
                <w:rPr>
                  <w:rFonts w:ascii="Times New Roman" w:eastAsia="Times New Roman" w:hAnsi="Times New Roman" w:cs="Times New Roman"/>
                  <w:rPrChange w:id="364" w:author="RSR" w:date="2025-08-20T15:42:00Z">
                    <w:rPr>
                      <w:rFonts w:ascii="Times New Roman" w:eastAsia="Times New Roman" w:hAnsi="Times New Roman" w:cs="Times New Roman"/>
                      <w:noProof/>
                    </w:rPr>
                  </w:rPrChange>
                </w:rPr>
                <w:delText>увеличение на пространството с 15 % (от базовото ниво, посочено в Директива 2008/120), съчетано с поне един от ангажиментите по-долу относно:</w:delText>
              </w:r>
            </w:del>
          </w:p>
          <w:p w14:paraId="161B875D" w14:textId="32D31893" w:rsidR="009C0114" w:rsidRPr="00EA3272" w:rsidDel="00E56777" w:rsidRDefault="009C0114">
            <w:pPr>
              <w:spacing w:after="0" w:line="276" w:lineRule="auto"/>
              <w:jc w:val="both"/>
              <w:rPr>
                <w:del w:id="365" w:author="RSR" w:date="2025-08-20T12:49:00Z"/>
                <w:rFonts w:ascii="Times New Roman" w:hAnsi="Times New Roman" w:cs="Times New Roman"/>
                <w:rPrChange w:id="366" w:author="RSR" w:date="2025-08-20T15:42:00Z">
                  <w:rPr>
                    <w:del w:id="367" w:author="RSR" w:date="2025-08-20T12:49:00Z"/>
                  </w:rPr>
                </w:rPrChange>
              </w:rPr>
              <w:pPrChange w:id="368" w:author="RSR" w:date="2025-08-13T10:31:00Z">
                <w:pPr>
                  <w:spacing w:before="40" w:after="40"/>
                  <w:jc w:val="both"/>
                </w:pPr>
              </w:pPrChange>
            </w:pPr>
            <w:del w:id="369" w:author="RSR" w:date="2025-08-08T13:11:00Z">
              <w:r w:rsidRPr="00EA3272" w:rsidDel="00BC7472">
                <w:rPr>
                  <w:rFonts w:ascii="Times New Roman" w:eastAsia="Times New Roman" w:hAnsi="Times New Roman" w:cs="Times New Roman"/>
                  <w:rPrChange w:id="370" w:author="RSR" w:date="2025-08-20T15:42:00Z">
                    <w:rPr>
                      <w:rFonts w:ascii="Times New Roman" w:eastAsia="Times New Roman" w:hAnsi="Times New Roman" w:cs="Times New Roman"/>
                      <w:noProof/>
                    </w:rPr>
                  </w:rPrChange>
                </w:rPr>
                <w:delText>                       </w:delText>
              </w:r>
            </w:del>
            <w:del w:id="371" w:author="RSR" w:date="2025-08-20T12:49:00Z">
              <w:r w:rsidRPr="00EA3272" w:rsidDel="00E56777">
                <w:rPr>
                  <w:rFonts w:ascii="Times New Roman" w:eastAsia="Times New Roman" w:hAnsi="Times New Roman" w:cs="Times New Roman"/>
                  <w:rPrChange w:id="372" w:author="RSR" w:date="2025-08-20T15:42:00Z">
                    <w:rPr>
                      <w:rFonts w:ascii="Times New Roman" w:eastAsia="Times New Roman" w:hAnsi="Times New Roman" w:cs="Times New Roman"/>
                      <w:noProof/>
                    </w:rPr>
                  </w:rPrChange>
                </w:rPr>
                <w:delText>(a) обилни материали за оптимално обогатяване (като слама),</w:delText>
              </w:r>
            </w:del>
          </w:p>
          <w:p w14:paraId="3924C5DD" w14:textId="4D5E4888" w:rsidR="009C0114" w:rsidRPr="00EA3272" w:rsidDel="00E56777" w:rsidRDefault="009C0114">
            <w:pPr>
              <w:spacing w:after="0" w:line="276" w:lineRule="auto"/>
              <w:jc w:val="both"/>
              <w:rPr>
                <w:del w:id="373" w:author="RSR" w:date="2025-08-20T12:49:00Z"/>
                <w:rFonts w:ascii="Times New Roman" w:hAnsi="Times New Roman" w:cs="Times New Roman"/>
                <w:rPrChange w:id="374" w:author="RSR" w:date="2025-08-20T15:42:00Z">
                  <w:rPr>
                    <w:del w:id="375" w:author="RSR" w:date="2025-08-20T12:49:00Z"/>
                  </w:rPr>
                </w:rPrChange>
              </w:rPr>
              <w:pPrChange w:id="376" w:author="RSR" w:date="2025-08-13T10:31:00Z">
                <w:pPr>
                  <w:spacing w:before="40" w:after="40"/>
                  <w:jc w:val="both"/>
                </w:pPr>
              </w:pPrChange>
            </w:pPr>
            <w:del w:id="377" w:author="RSR" w:date="2025-08-08T13:11:00Z">
              <w:r w:rsidRPr="00EA3272" w:rsidDel="00BC7472">
                <w:rPr>
                  <w:rFonts w:ascii="Times New Roman" w:eastAsia="Times New Roman" w:hAnsi="Times New Roman" w:cs="Times New Roman"/>
                  <w:rPrChange w:id="378" w:author="RSR" w:date="2025-08-20T15:42:00Z">
                    <w:rPr>
                      <w:rFonts w:ascii="Times New Roman" w:eastAsia="Times New Roman" w:hAnsi="Times New Roman" w:cs="Times New Roman"/>
                      <w:noProof/>
                    </w:rPr>
                  </w:rPrChange>
                </w:rPr>
                <w:delText>                       </w:delText>
              </w:r>
            </w:del>
            <w:del w:id="379" w:author="RSR" w:date="2025-08-20T12:49:00Z">
              <w:r w:rsidRPr="00EA3272" w:rsidDel="00E56777">
                <w:rPr>
                  <w:rFonts w:ascii="Times New Roman" w:eastAsia="Times New Roman" w:hAnsi="Times New Roman" w:cs="Times New Roman"/>
                  <w:rPrChange w:id="380" w:author="RSR" w:date="2025-08-20T15:42:00Z">
                    <w:rPr>
                      <w:rFonts w:ascii="Times New Roman" w:eastAsia="Times New Roman" w:hAnsi="Times New Roman" w:cs="Times New Roman"/>
                      <w:noProof/>
                    </w:rPr>
                  </w:rPrChange>
                </w:rPr>
                <w:delText>б) контрол на качеството на въздуха и температурата,</w:delText>
              </w:r>
            </w:del>
          </w:p>
          <w:p w14:paraId="52C78946" w14:textId="75E5A765" w:rsidR="009C0114" w:rsidRPr="00EA3272" w:rsidDel="00E56777" w:rsidRDefault="009C0114">
            <w:pPr>
              <w:spacing w:after="0" w:line="276" w:lineRule="auto"/>
              <w:jc w:val="both"/>
              <w:rPr>
                <w:del w:id="381" w:author="RSR" w:date="2025-08-20T12:49:00Z"/>
                <w:rFonts w:ascii="Times New Roman" w:hAnsi="Times New Roman" w:cs="Times New Roman"/>
                <w:rPrChange w:id="382" w:author="RSR" w:date="2025-08-20T15:42:00Z">
                  <w:rPr>
                    <w:del w:id="383" w:author="RSR" w:date="2025-08-20T12:49:00Z"/>
                  </w:rPr>
                </w:rPrChange>
              </w:rPr>
              <w:pPrChange w:id="384" w:author="RSR" w:date="2025-08-13T10:31:00Z">
                <w:pPr>
                  <w:spacing w:before="40" w:after="40"/>
                  <w:jc w:val="both"/>
                </w:pPr>
              </w:pPrChange>
            </w:pPr>
            <w:del w:id="385" w:author="RSR" w:date="2025-08-08T13:11:00Z">
              <w:r w:rsidRPr="00EA3272" w:rsidDel="00BC7472">
                <w:rPr>
                  <w:rFonts w:ascii="Times New Roman" w:eastAsia="Times New Roman" w:hAnsi="Times New Roman" w:cs="Times New Roman"/>
                  <w:rPrChange w:id="386" w:author="RSR" w:date="2025-08-20T15:42:00Z">
                    <w:rPr>
                      <w:rFonts w:ascii="Times New Roman" w:eastAsia="Times New Roman" w:hAnsi="Times New Roman" w:cs="Times New Roman"/>
                      <w:noProof/>
                    </w:rPr>
                  </w:rPrChange>
                </w:rPr>
                <w:delText>                       </w:delText>
              </w:r>
            </w:del>
            <w:del w:id="387" w:author="RSR" w:date="2025-08-20T12:49:00Z">
              <w:r w:rsidRPr="00EA3272" w:rsidDel="00E56777">
                <w:rPr>
                  <w:rFonts w:ascii="Times New Roman" w:eastAsia="Times New Roman" w:hAnsi="Times New Roman" w:cs="Times New Roman"/>
                  <w:rPrChange w:id="388" w:author="RSR" w:date="2025-08-20T15:42:00Z">
                    <w:rPr>
                      <w:rFonts w:ascii="Times New Roman" w:eastAsia="Times New Roman" w:hAnsi="Times New Roman" w:cs="Times New Roman"/>
                      <w:noProof/>
                    </w:rPr>
                  </w:rPrChange>
                </w:rPr>
                <w:delText>в) състав на диетата и начин на предоставяне,</w:delText>
              </w:r>
            </w:del>
          </w:p>
          <w:p w14:paraId="4BEA220A" w14:textId="5514DE49" w:rsidR="009C0114" w:rsidRPr="00EA3272" w:rsidDel="00E56777" w:rsidRDefault="009C0114">
            <w:pPr>
              <w:spacing w:after="0" w:line="276" w:lineRule="auto"/>
              <w:jc w:val="both"/>
              <w:rPr>
                <w:del w:id="389" w:author="RSR" w:date="2025-08-20T12:49:00Z"/>
                <w:rFonts w:ascii="Times New Roman" w:hAnsi="Times New Roman" w:cs="Times New Roman"/>
                <w:rPrChange w:id="390" w:author="RSR" w:date="2025-08-20T15:42:00Z">
                  <w:rPr>
                    <w:del w:id="391" w:author="RSR" w:date="2025-08-20T12:49:00Z"/>
                  </w:rPr>
                </w:rPrChange>
              </w:rPr>
              <w:pPrChange w:id="392" w:author="RSR" w:date="2025-08-13T10:31:00Z">
                <w:pPr>
                  <w:spacing w:before="40" w:after="40"/>
                  <w:jc w:val="both"/>
                </w:pPr>
              </w:pPrChange>
            </w:pPr>
            <w:del w:id="393" w:author="RSR" w:date="2025-08-08T13:11:00Z">
              <w:r w:rsidRPr="00EA3272" w:rsidDel="00BC7472">
                <w:rPr>
                  <w:rFonts w:ascii="Times New Roman" w:eastAsia="Times New Roman" w:hAnsi="Times New Roman" w:cs="Times New Roman"/>
                  <w:rPrChange w:id="394" w:author="RSR" w:date="2025-08-20T15:42:00Z">
                    <w:rPr>
                      <w:rFonts w:ascii="Times New Roman" w:eastAsia="Times New Roman" w:hAnsi="Times New Roman" w:cs="Times New Roman"/>
                      <w:noProof/>
                    </w:rPr>
                  </w:rPrChange>
                </w:rPr>
                <w:delText>                       </w:delText>
              </w:r>
            </w:del>
            <w:del w:id="395" w:author="RSR" w:date="2025-08-20T12:49:00Z">
              <w:r w:rsidRPr="00EA3272" w:rsidDel="00E56777">
                <w:rPr>
                  <w:rFonts w:ascii="Times New Roman" w:eastAsia="Times New Roman" w:hAnsi="Times New Roman" w:cs="Times New Roman"/>
                  <w:rPrChange w:id="396" w:author="RSR" w:date="2025-08-20T15:42:00Z">
                    <w:rPr>
                      <w:rFonts w:ascii="Times New Roman" w:eastAsia="Times New Roman" w:hAnsi="Times New Roman" w:cs="Times New Roman"/>
                      <w:noProof/>
                    </w:rPr>
                  </w:rPrChange>
                </w:rPr>
                <w:delText>г) управление на здравния статус,</w:delText>
              </w:r>
            </w:del>
          </w:p>
          <w:p w14:paraId="7028AAC7" w14:textId="50F7F71F" w:rsidR="009C0114" w:rsidRPr="00EA3272" w:rsidDel="00E56777" w:rsidRDefault="009C0114">
            <w:pPr>
              <w:spacing w:after="0" w:line="276" w:lineRule="auto"/>
              <w:jc w:val="both"/>
              <w:rPr>
                <w:del w:id="397" w:author="RSR" w:date="2025-08-20T12:49:00Z"/>
                <w:rFonts w:ascii="Times New Roman" w:hAnsi="Times New Roman" w:cs="Times New Roman"/>
                <w:rPrChange w:id="398" w:author="RSR" w:date="2025-08-20T15:42:00Z">
                  <w:rPr>
                    <w:del w:id="399" w:author="RSR" w:date="2025-08-20T12:49:00Z"/>
                  </w:rPr>
                </w:rPrChange>
              </w:rPr>
              <w:pPrChange w:id="400" w:author="RSR" w:date="2025-08-13T10:31:00Z">
                <w:pPr>
                  <w:spacing w:before="40" w:after="40"/>
                  <w:jc w:val="both"/>
                </w:pPr>
              </w:pPrChange>
            </w:pPr>
            <w:del w:id="401" w:author="RSR" w:date="2025-08-08T13:11:00Z">
              <w:r w:rsidRPr="00EA3272" w:rsidDel="00BC7472">
                <w:rPr>
                  <w:rFonts w:ascii="Times New Roman" w:eastAsia="Times New Roman" w:hAnsi="Times New Roman" w:cs="Times New Roman"/>
                  <w:rPrChange w:id="402" w:author="RSR" w:date="2025-08-20T15:42:00Z">
                    <w:rPr>
                      <w:rFonts w:ascii="Times New Roman" w:eastAsia="Times New Roman" w:hAnsi="Times New Roman" w:cs="Times New Roman"/>
                      <w:noProof/>
                    </w:rPr>
                  </w:rPrChange>
                </w:rPr>
                <w:delText>                       </w:delText>
              </w:r>
            </w:del>
            <w:del w:id="403" w:author="RSR" w:date="2025-08-20T12:49:00Z">
              <w:r w:rsidRPr="00EA3272" w:rsidDel="00E56777">
                <w:rPr>
                  <w:rFonts w:ascii="Times New Roman" w:eastAsia="Times New Roman" w:hAnsi="Times New Roman" w:cs="Times New Roman"/>
                  <w:rPrChange w:id="404" w:author="RSR" w:date="2025-08-20T15:42:00Z">
                    <w:rPr>
                      <w:rFonts w:ascii="Times New Roman" w:eastAsia="Times New Roman" w:hAnsi="Times New Roman" w:cs="Times New Roman"/>
                      <w:noProof/>
                    </w:rPr>
                  </w:rPrChange>
                </w:rPr>
                <w:delText>д) частичен масивен под.</w:delText>
              </w:r>
            </w:del>
          </w:p>
          <w:p w14:paraId="632C89A1" w14:textId="28292DF2" w:rsidR="009C0114" w:rsidRPr="00EA3272" w:rsidDel="00E56777" w:rsidRDefault="009C0114">
            <w:pPr>
              <w:spacing w:after="0" w:line="276" w:lineRule="auto"/>
              <w:jc w:val="both"/>
              <w:rPr>
                <w:del w:id="405" w:author="RSR" w:date="2025-08-20T12:49:00Z"/>
                <w:rFonts w:ascii="Times New Roman" w:eastAsia="Times New Roman" w:hAnsi="Times New Roman" w:cs="Times New Roman"/>
              </w:rPr>
              <w:pPrChange w:id="406" w:author="RSR" w:date="2025-08-13T10:31:00Z">
                <w:pPr>
                  <w:spacing w:before="40" w:after="40"/>
                  <w:jc w:val="both"/>
                </w:pPr>
              </w:pPrChange>
            </w:pPr>
            <w:del w:id="407" w:author="RSR" w:date="2025-08-20T12:49:00Z">
              <w:r w:rsidRPr="00EA3272" w:rsidDel="00E56777">
                <w:rPr>
                  <w:rFonts w:ascii="Times New Roman" w:eastAsia="Times New Roman" w:hAnsi="Times New Roman" w:cs="Times New Roman"/>
                  <w:rPrChange w:id="408" w:author="RSR" w:date="2025-08-20T15:42:00Z">
                    <w:rPr>
                      <w:rFonts w:ascii="Times New Roman" w:eastAsia="Times New Roman" w:hAnsi="Times New Roman" w:cs="Times New Roman"/>
                      <w:noProof/>
                    </w:rPr>
                  </w:rPrChange>
                </w:rPr>
                <w:delText>Приоритетни за подпомагане също така са проекти на земеделски стопани с включени инвестиции в прехода към алтернативните системи за отглеждане на кокошки носачки (например: волиера, свободно отглеждане).</w:delText>
              </w:r>
            </w:del>
          </w:p>
          <w:p w14:paraId="4ED46392" w14:textId="4B07491E" w:rsidR="00E56777" w:rsidRPr="00F86D6B" w:rsidRDefault="00E56777">
            <w:pPr>
              <w:spacing w:after="0" w:line="276" w:lineRule="auto"/>
              <w:jc w:val="both"/>
              <w:rPr>
                <w:ins w:id="409" w:author="RSR" w:date="2025-08-20T12:49:00Z"/>
                <w:rFonts w:ascii="Times New Roman" w:hAnsi="Times New Roman" w:cs="Times New Roman"/>
                <w:rPrChange w:id="410" w:author="RSR" w:date="2025-08-13T10:31:00Z">
                  <w:rPr>
                    <w:ins w:id="411" w:author="RSR" w:date="2025-08-20T12:49:00Z"/>
                  </w:rPr>
                </w:rPrChange>
              </w:rPr>
              <w:pPrChange w:id="412" w:author="RSR" w:date="2025-08-13T10:31:00Z">
                <w:pPr>
                  <w:spacing w:before="40" w:after="40"/>
                  <w:jc w:val="both"/>
                </w:pPr>
              </w:pPrChange>
            </w:pPr>
            <w:ins w:id="413" w:author="RSR" w:date="2025-08-20T12:50:00Z">
              <w:r w:rsidRPr="00EA3272">
                <w:rPr>
                  <w:rFonts w:ascii="Times New Roman" w:hAnsi="Times New Roman" w:cs="Times New Roman"/>
                </w:rPr>
                <w:t xml:space="preserve">Приоритет може да бъде предоставен за </w:t>
              </w:r>
            </w:ins>
            <w:ins w:id="414" w:author="RSR" w:date="2025-08-20T12:49:00Z">
              <w:r w:rsidRPr="00EA3272">
                <w:rPr>
                  <w:rFonts w:ascii="Times New Roman" w:hAnsi="Times New Roman" w:cs="Times New Roman"/>
                </w:rPr>
                <w:t xml:space="preserve">инвестиции за </w:t>
              </w:r>
            </w:ins>
            <w:ins w:id="415" w:author="RSR" w:date="2025-08-20T15:42:00Z">
              <w:r w:rsidR="00EA3272">
                <w:rPr>
                  <w:rFonts w:ascii="Times New Roman" w:hAnsi="Times New Roman" w:cs="Times New Roman"/>
                </w:rPr>
                <w:t xml:space="preserve">надвишаване на изискванията за </w:t>
              </w:r>
            </w:ins>
            <w:ins w:id="416" w:author="RSR" w:date="2025-08-20T12:49:00Z">
              <w:r w:rsidRPr="00EA3272">
                <w:rPr>
                  <w:rFonts w:ascii="Times New Roman" w:hAnsi="Times New Roman" w:cs="Times New Roman"/>
                </w:rPr>
                <w:t>хуманно отношение към свинете и птиците</w:t>
              </w:r>
            </w:ins>
            <w:ins w:id="417" w:author="RSR" w:date="2025-08-20T12:51:00Z">
              <w:r w:rsidRPr="00EA3272">
                <w:rPr>
                  <w:rFonts w:ascii="Times New Roman" w:hAnsi="Times New Roman" w:cs="Times New Roman"/>
                </w:rPr>
                <w:t xml:space="preserve"> и за </w:t>
              </w:r>
            </w:ins>
            <w:ins w:id="418" w:author="RSR" w:date="2025-08-20T12:49:00Z">
              <w:r w:rsidRPr="00EA3272">
                <w:rPr>
                  <w:rFonts w:ascii="Times New Roman" w:hAnsi="Times New Roman" w:cs="Times New Roman"/>
                </w:rPr>
                <w:t>преход към алтернативни системи за отглеждане на птици, свине и телета.</w:t>
              </w:r>
            </w:ins>
          </w:p>
          <w:p w14:paraId="3EA8D0B6" w14:textId="77777777" w:rsidR="009C0114" w:rsidRPr="00F86D6B" w:rsidRDefault="009C0114">
            <w:pPr>
              <w:spacing w:after="0" w:line="276" w:lineRule="auto"/>
              <w:jc w:val="both"/>
              <w:rPr>
                <w:rFonts w:ascii="Times New Roman" w:hAnsi="Times New Roman" w:cs="Times New Roman"/>
                <w:rPrChange w:id="419" w:author="RSR" w:date="2025-08-13T10:31:00Z">
                  <w:rPr/>
                </w:rPrChange>
              </w:rPr>
              <w:pPrChange w:id="420" w:author="RSR" w:date="2025-08-13T10:31:00Z">
                <w:pPr>
                  <w:spacing w:before="40" w:after="40"/>
                  <w:jc w:val="both"/>
                </w:pPr>
              </w:pPrChange>
            </w:pPr>
            <w:r w:rsidRPr="00F86D6B">
              <w:rPr>
                <w:rFonts w:ascii="Times New Roman" w:eastAsia="Times New Roman" w:hAnsi="Times New Roman" w:cs="Times New Roman"/>
                <w:rPrChange w:id="421" w:author="RSR" w:date="2025-08-13T10:31:00Z">
                  <w:rPr>
                    <w:rFonts w:ascii="Times New Roman" w:eastAsia="Times New Roman" w:hAnsi="Times New Roman" w:cs="Times New Roman"/>
                    <w:noProof/>
                  </w:rPr>
                </w:rPrChange>
              </w:rPr>
              <w:t>Управляващият орган ще определи критериите за подбор след съгласуването им с Комитета за наблюдение, вкл. точките за всеки критерий, както и минималния брой точки, над които дейността ще бъде одобрена за финансиране.</w:t>
            </w:r>
          </w:p>
          <w:p w14:paraId="6D5BAD2E" w14:textId="77777777" w:rsidR="009C0114" w:rsidRPr="00F86D6B" w:rsidRDefault="009C0114">
            <w:pPr>
              <w:spacing w:after="0" w:line="276" w:lineRule="auto"/>
              <w:jc w:val="both"/>
              <w:rPr>
                <w:rFonts w:ascii="Times New Roman" w:hAnsi="Times New Roman" w:cs="Times New Roman"/>
                <w:rPrChange w:id="422" w:author="RSR" w:date="2025-08-13T10:31:00Z">
                  <w:rPr/>
                </w:rPrChange>
              </w:rPr>
              <w:pPrChange w:id="423" w:author="RSR" w:date="2025-08-13T10:31:00Z">
                <w:pPr>
                  <w:spacing w:before="40" w:after="40"/>
                </w:pPr>
              </w:pPrChange>
            </w:pPr>
            <w:r w:rsidRPr="00F86D6B">
              <w:rPr>
                <w:rFonts w:ascii="Times New Roman" w:eastAsia="Times New Roman" w:hAnsi="Times New Roman" w:cs="Times New Roman"/>
                <w:rPrChange w:id="424" w:author="RSR" w:date="2025-08-13T10:31:00Z">
                  <w:rPr>
                    <w:rFonts w:ascii="Times New Roman" w:eastAsia="Times New Roman" w:hAnsi="Times New Roman" w:cs="Times New Roman"/>
                    <w:noProof/>
                  </w:rPr>
                </w:rPrChange>
              </w:rPr>
              <w:t>В случай на операция с финансови инструменти, критериите за подбор, както се изисква съгласно член 79 от Регламент (ЕС) 2021/2115, не са приложими. Изборът на крайни получатели се извършва под отговорността на субектите, изпълняващи финансовия инструмент.</w:t>
            </w:r>
          </w:p>
        </w:tc>
      </w:tr>
    </w:tbl>
    <w:p w14:paraId="0457475D" w14:textId="77777777" w:rsidR="009C0114" w:rsidRPr="00F86D6B" w:rsidRDefault="009C0114">
      <w:pPr>
        <w:spacing w:after="0" w:line="276" w:lineRule="auto"/>
        <w:jc w:val="both"/>
        <w:rPr>
          <w:rFonts w:ascii="Times New Roman" w:hAnsi="Times New Roman" w:cs="Times New Roman"/>
          <w:color w:val="000000"/>
          <w:rPrChange w:id="425" w:author="RSR" w:date="2025-08-13T10:31:00Z">
            <w:rPr>
              <w:color w:val="000000"/>
            </w:rPr>
          </w:rPrChange>
        </w:rPr>
        <w:pPrChange w:id="426" w:author="RSR" w:date="2025-08-13T10:31:00Z">
          <w:pPr>
            <w:spacing w:before="20" w:after="20"/>
          </w:pPr>
        </w:pPrChange>
      </w:pPr>
      <w:r w:rsidRPr="00F86D6B">
        <w:rPr>
          <w:rFonts w:ascii="Times New Roman" w:eastAsia="Times New Roman" w:hAnsi="Times New Roman" w:cs="Times New Roman"/>
          <w:color w:val="000000"/>
          <w:rPrChange w:id="427" w:author="RSR" w:date="2025-08-13T10:31:00Z">
            <w:rPr>
              <w:rFonts w:ascii="Times New Roman" w:eastAsia="Times New Roman" w:hAnsi="Times New Roman" w:cs="Times New Roman"/>
              <w:noProof/>
              <w:color w:val="000000"/>
              <w:sz w:val="24"/>
            </w:rPr>
          </w:rPrChange>
        </w:rPr>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9C0114" w:rsidRPr="00F86D6B" w14:paraId="1EF97AC4" w14:textId="77777777"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23595BD5" w14:textId="77777777" w:rsidR="009C0114" w:rsidRPr="00F86D6B" w:rsidRDefault="009C0114">
            <w:pPr>
              <w:spacing w:after="0" w:line="276" w:lineRule="auto"/>
              <w:jc w:val="both"/>
              <w:rPr>
                <w:rFonts w:ascii="Times New Roman" w:hAnsi="Times New Roman" w:cs="Times New Roman"/>
                <w:b/>
                <w:rPrChange w:id="428" w:author="RSR" w:date="2025-08-13T10:31:00Z">
                  <w:rPr/>
                </w:rPrChange>
              </w:rPr>
              <w:pPrChange w:id="429" w:author="RSR" w:date="2025-08-13T10:31:00Z">
                <w:pPr>
                  <w:spacing w:before="40" w:after="40"/>
                </w:pPr>
              </w:pPrChange>
            </w:pPr>
            <w:r w:rsidRPr="00F86D6B">
              <w:rPr>
                <w:rFonts w:ascii="Times New Roman" w:eastAsia="Times New Roman" w:hAnsi="Times New Roman" w:cs="Times New Roman"/>
                <w:b/>
                <w:rPrChange w:id="430" w:author="RSR" w:date="2025-08-13T10:31:00Z">
                  <w:rPr>
                    <w:rFonts w:ascii="Times New Roman" w:eastAsia="Times New Roman" w:hAnsi="Times New Roman" w:cs="Times New Roman"/>
                    <w:noProof/>
                  </w:rPr>
                </w:rPrChange>
              </w:rPr>
              <w:t>Земеделски стопани, допустими за подпомагане трябва да отговарят и на следните условия:</w:t>
            </w:r>
          </w:p>
          <w:p w14:paraId="3624B1D4" w14:textId="77777777" w:rsidR="009C0114" w:rsidRPr="00F86D6B" w:rsidRDefault="009C0114">
            <w:pPr>
              <w:spacing w:after="0" w:line="276" w:lineRule="auto"/>
              <w:jc w:val="both"/>
              <w:rPr>
                <w:rFonts w:ascii="Times New Roman" w:hAnsi="Times New Roman" w:cs="Times New Roman"/>
                <w:rPrChange w:id="431" w:author="RSR" w:date="2025-08-13T10:31:00Z">
                  <w:rPr/>
                </w:rPrChange>
              </w:rPr>
              <w:pPrChange w:id="432" w:author="RSR" w:date="2025-08-13T10:31:00Z">
                <w:pPr>
                  <w:spacing w:before="40" w:after="40"/>
                </w:pPr>
              </w:pPrChange>
            </w:pPr>
            <w:r w:rsidRPr="00F86D6B">
              <w:rPr>
                <w:rFonts w:ascii="Times New Roman" w:eastAsia="Times New Roman" w:hAnsi="Times New Roman" w:cs="Times New Roman"/>
                <w:rPrChange w:id="433" w:author="RSR" w:date="2025-08-13T10:31:00Z">
                  <w:rPr>
                    <w:rFonts w:ascii="Times New Roman" w:eastAsia="Times New Roman" w:hAnsi="Times New Roman" w:cs="Times New Roman"/>
                    <w:noProof/>
                  </w:rPr>
                </w:rPrChange>
              </w:rPr>
              <w:t>·да са физически лица или;</w:t>
            </w:r>
          </w:p>
          <w:p w14:paraId="38C6D560" w14:textId="77777777" w:rsidR="009C0114" w:rsidRPr="00F86D6B" w:rsidRDefault="009C0114">
            <w:pPr>
              <w:spacing w:after="0" w:line="276" w:lineRule="auto"/>
              <w:jc w:val="both"/>
              <w:rPr>
                <w:rFonts w:ascii="Times New Roman" w:hAnsi="Times New Roman" w:cs="Times New Roman"/>
                <w:rPrChange w:id="434" w:author="RSR" w:date="2025-08-13T10:31:00Z">
                  <w:rPr/>
                </w:rPrChange>
              </w:rPr>
              <w:pPrChange w:id="435" w:author="RSR" w:date="2025-08-13T10:31:00Z">
                <w:pPr>
                  <w:spacing w:before="40" w:after="40"/>
                </w:pPr>
              </w:pPrChange>
            </w:pPr>
            <w:r w:rsidRPr="00F86D6B">
              <w:rPr>
                <w:rFonts w:ascii="Times New Roman" w:eastAsia="Times New Roman" w:hAnsi="Times New Roman" w:cs="Times New Roman"/>
                <w:rPrChange w:id="436" w:author="RSR" w:date="2025-08-13T10:31:00Z">
                  <w:rPr>
                    <w:rFonts w:ascii="Times New Roman" w:eastAsia="Times New Roman" w:hAnsi="Times New Roman" w:cs="Times New Roman"/>
                    <w:noProof/>
                  </w:rPr>
                </w:rPrChange>
              </w:rPr>
              <w:t>·да са юридически лица, регистрирани по Търговския закон или Закона за кооперациите, Закона за вероизповеданията или създадени по Закона за Селскостопанската академия.;</w:t>
            </w:r>
          </w:p>
          <w:p w14:paraId="3EF4A907" w14:textId="77777777" w:rsidR="009C0114" w:rsidRPr="00F86D6B" w:rsidRDefault="009C0114">
            <w:pPr>
              <w:spacing w:after="0" w:line="276" w:lineRule="auto"/>
              <w:jc w:val="both"/>
              <w:rPr>
                <w:rFonts w:ascii="Times New Roman" w:hAnsi="Times New Roman" w:cs="Times New Roman"/>
                <w:rPrChange w:id="437" w:author="RSR" w:date="2025-08-13T10:31:00Z">
                  <w:rPr/>
                </w:rPrChange>
              </w:rPr>
              <w:pPrChange w:id="438" w:author="RSR" w:date="2025-08-13T10:31:00Z">
                <w:pPr>
                  <w:spacing w:before="40" w:after="40"/>
                </w:pPr>
              </w:pPrChange>
            </w:pPr>
            <w:r w:rsidRPr="00F86D6B">
              <w:rPr>
                <w:rFonts w:ascii="Times New Roman" w:eastAsia="Times New Roman" w:hAnsi="Times New Roman" w:cs="Times New Roman"/>
                <w:rPrChange w:id="439" w:author="RSR" w:date="2025-08-13T10:31:00Z">
                  <w:rPr>
                    <w:rFonts w:ascii="Times New Roman" w:eastAsia="Times New Roman" w:hAnsi="Times New Roman" w:cs="Times New Roman"/>
                    <w:noProof/>
                  </w:rPr>
                </w:rPrChange>
              </w:rPr>
              <w:t>• да са регистрирани като земеделски стопани по Закона за подпомагане на земеделските производители от най – малко 24 месеца преди кандидатстването за подпомагане и да не са прекратявали своята дейност в този период;</w:t>
            </w:r>
          </w:p>
          <w:p w14:paraId="4B0553A0" w14:textId="77777777" w:rsidR="009C0114" w:rsidRPr="00F86D6B" w:rsidRDefault="009C0114">
            <w:pPr>
              <w:spacing w:after="0" w:line="276" w:lineRule="auto"/>
              <w:jc w:val="both"/>
              <w:rPr>
                <w:rFonts w:ascii="Times New Roman" w:hAnsi="Times New Roman" w:cs="Times New Roman"/>
                <w:rPrChange w:id="440" w:author="RSR" w:date="2025-08-13T10:31:00Z">
                  <w:rPr/>
                </w:rPrChange>
              </w:rPr>
              <w:pPrChange w:id="441" w:author="RSR" w:date="2025-08-13T10:31:00Z">
                <w:pPr>
                  <w:spacing w:before="40" w:after="40"/>
                </w:pPr>
              </w:pPrChange>
            </w:pPr>
            <w:r w:rsidRPr="00F86D6B">
              <w:rPr>
                <w:rFonts w:ascii="Times New Roman" w:eastAsia="Times New Roman" w:hAnsi="Times New Roman" w:cs="Times New Roman"/>
                <w:rPrChange w:id="442" w:author="RSR" w:date="2025-08-13T10:31:00Z">
                  <w:rPr>
                    <w:rFonts w:ascii="Times New Roman" w:eastAsia="Times New Roman" w:hAnsi="Times New Roman" w:cs="Times New Roman"/>
                    <w:noProof/>
                  </w:rPr>
                </w:rPrChange>
              </w:rPr>
              <w:t xml:space="preserve">·да имат приход/доход от земеделска дейност и/или приход/доход от услуги директно свързани със земеделска дейност и/или преработка на земеделска продукция и/или участие и подпомагане по </w:t>
            </w:r>
            <w:del w:id="443" w:author="RSR" w:date="2025-08-08T13:15:00Z">
              <w:r w:rsidRPr="00F86D6B" w:rsidDel="00BC7472">
                <w:rPr>
                  <w:rFonts w:ascii="Times New Roman" w:eastAsia="Times New Roman" w:hAnsi="Times New Roman" w:cs="Times New Roman"/>
                  <w:rPrChange w:id="444" w:author="RSR" w:date="2025-08-13T10:31:00Z">
                    <w:rPr>
                      <w:rFonts w:ascii="Times New Roman" w:eastAsia="Times New Roman" w:hAnsi="Times New Roman" w:cs="Times New Roman"/>
                      <w:noProof/>
                    </w:rPr>
                  </w:rPrChange>
                </w:rPr>
                <w:delText>схемата за единно плащане на площ</w:delText>
              </w:r>
            </w:del>
            <w:ins w:id="445" w:author="RSR" w:date="2025-08-08T13:15:00Z">
              <w:r w:rsidR="00BC7472" w:rsidRPr="00F86D6B">
                <w:rPr>
                  <w:rFonts w:ascii="Times New Roman" w:eastAsia="Times New Roman" w:hAnsi="Times New Roman" w:cs="Times New Roman"/>
                </w:rPr>
                <w:t>интервенциите за директни плащания</w:t>
              </w:r>
            </w:ins>
            <w:r w:rsidRPr="00F86D6B">
              <w:rPr>
                <w:rFonts w:ascii="Times New Roman" w:eastAsia="Times New Roman" w:hAnsi="Times New Roman" w:cs="Times New Roman"/>
                <w:rPrChange w:id="446" w:author="RSR" w:date="2025-08-13T10:31:00Z">
                  <w:rPr>
                    <w:rFonts w:ascii="Times New Roman" w:eastAsia="Times New Roman" w:hAnsi="Times New Roman" w:cs="Times New Roman"/>
                    <w:noProof/>
                  </w:rPr>
                </w:rPrChange>
              </w:rPr>
              <w:t xml:space="preserve"> и/или публична финансова помощ за извършваната от тях селскостопанска дейност;</w:t>
            </w:r>
          </w:p>
          <w:p w14:paraId="2665F20D" w14:textId="77777777" w:rsidR="009C0114" w:rsidRPr="00F86D6B" w:rsidRDefault="009C0114">
            <w:pPr>
              <w:spacing w:after="0" w:line="276" w:lineRule="auto"/>
              <w:jc w:val="both"/>
              <w:rPr>
                <w:rFonts w:ascii="Times New Roman" w:hAnsi="Times New Roman" w:cs="Times New Roman"/>
                <w:rPrChange w:id="447" w:author="RSR" w:date="2025-08-13T10:31:00Z">
                  <w:rPr/>
                </w:rPrChange>
              </w:rPr>
              <w:pPrChange w:id="448" w:author="RSR" w:date="2025-08-13T10:31:00Z">
                <w:pPr>
                  <w:spacing w:before="40" w:after="40"/>
                </w:pPr>
              </w:pPrChange>
            </w:pPr>
            <w:r w:rsidRPr="00F86D6B">
              <w:rPr>
                <w:rFonts w:ascii="Times New Roman" w:eastAsia="Times New Roman" w:hAnsi="Times New Roman" w:cs="Times New Roman"/>
                <w:rPrChange w:id="449" w:author="RSR" w:date="2025-08-13T10:31:00Z">
                  <w:rPr>
                    <w:rFonts w:ascii="Times New Roman" w:eastAsia="Times New Roman" w:hAnsi="Times New Roman" w:cs="Times New Roman"/>
                    <w:noProof/>
                  </w:rPr>
                </w:rPrChange>
              </w:rPr>
              <w:t xml:space="preserve">·да имат минимален </w:t>
            </w:r>
            <w:r w:rsidRPr="00564346">
              <w:rPr>
                <w:rFonts w:ascii="Times New Roman" w:eastAsia="Times New Roman" w:hAnsi="Times New Roman" w:cs="Times New Roman"/>
                <w:rPrChange w:id="450" w:author="RSR" w:date="2025-08-19T12:30:00Z">
                  <w:rPr>
                    <w:rFonts w:ascii="Times New Roman" w:eastAsia="Times New Roman" w:hAnsi="Times New Roman" w:cs="Times New Roman"/>
                    <w:noProof/>
                  </w:rPr>
                </w:rPrChange>
              </w:rPr>
              <w:t xml:space="preserve">стандартен производствен </w:t>
            </w:r>
            <w:r w:rsidRPr="00EA3272">
              <w:rPr>
                <w:rFonts w:ascii="Times New Roman" w:eastAsia="Times New Roman" w:hAnsi="Times New Roman" w:cs="Times New Roman"/>
                <w:rPrChange w:id="451" w:author="RSR" w:date="2025-08-20T15:43:00Z">
                  <w:rPr>
                    <w:rFonts w:ascii="Times New Roman" w:eastAsia="Times New Roman" w:hAnsi="Times New Roman" w:cs="Times New Roman"/>
                    <w:noProof/>
                  </w:rPr>
                </w:rPrChange>
              </w:rPr>
              <w:t>обем /СПО/</w:t>
            </w:r>
            <w:r w:rsidRPr="00F86D6B">
              <w:rPr>
                <w:rFonts w:ascii="Times New Roman" w:eastAsia="Times New Roman" w:hAnsi="Times New Roman" w:cs="Times New Roman"/>
                <w:rPrChange w:id="452" w:author="RSR" w:date="2025-08-13T10:31:00Z">
                  <w:rPr>
                    <w:rFonts w:ascii="Times New Roman" w:eastAsia="Times New Roman" w:hAnsi="Times New Roman" w:cs="Times New Roman"/>
                    <w:noProof/>
                  </w:rPr>
                </w:rPrChange>
              </w:rPr>
              <w:t xml:space="preserve"> на земеделското стопанство над 8 000 евро;</w:t>
            </w:r>
          </w:p>
          <w:p w14:paraId="300396CB" w14:textId="77777777" w:rsidR="009C0114" w:rsidRPr="00F86D6B" w:rsidRDefault="009C0114">
            <w:pPr>
              <w:spacing w:after="0" w:line="276" w:lineRule="auto"/>
              <w:jc w:val="both"/>
              <w:rPr>
                <w:rFonts w:ascii="Times New Roman" w:hAnsi="Times New Roman" w:cs="Times New Roman"/>
                <w:rPrChange w:id="453" w:author="RSR" w:date="2025-08-13T10:31:00Z">
                  <w:rPr/>
                </w:rPrChange>
              </w:rPr>
              <w:pPrChange w:id="454" w:author="RSR" w:date="2025-08-13T10:31:00Z">
                <w:pPr>
                  <w:spacing w:before="40" w:after="40"/>
                </w:pPr>
              </w:pPrChange>
            </w:pPr>
            <w:r w:rsidRPr="00F86D6B">
              <w:rPr>
                <w:rFonts w:ascii="Times New Roman" w:eastAsia="Times New Roman" w:hAnsi="Times New Roman" w:cs="Times New Roman"/>
                <w:rPrChange w:id="455" w:author="RSR" w:date="2025-08-13T10:31:00Z">
                  <w:rPr>
                    <w:rFonts w:ascii="Times New Roman" w:eastAsia="Times New Roman" w:hAnsi="Times New Roman" w:cs="Times New Roman"/>
                    <w:noProof/>
                  </w:rPr>
                </w:rPrChange>
              </w:rPr>
              <w:t>·да имат разработен бизнес план за дейностите в земеделското стопанство</w:t>
            </w:r>
            <w:del w:id="456" w:author="RSR" w:date="2025-08-08T13:16:00Z">
              <w:r w:rsidRPr="00F86D6B" w:rsidDel="00840989">
                <w:rPr>
                  <w:rFonts w:ascii="Times New Roman" w:eastAsia="Times New Roman" w:hAnsi="Times New Roman" w:cs="Times New Roman"/>
                  <w:rPrChange w:id="457" w:author="RSR" w:date="2025-08-13T10:31:00Z">
                    <w:rPr>
                      <w:rFonts w:ascii="Times New Roman" w:eastAsia="Times New Roman" w:hAnsi="Times New Roman" w:cs="Times New Roman"/>
                      <w:noProof/>
                    </w:rPr>
                  </w:rPrChange>
                </w:rPr>
                <w:delText xml:space="preserve"> и</w:delText>
              </w:r>
            </w:del>
            <w:ins w:id="458" w:author="RSR" w:date="2025-08-08T13:16:00Z">
              <w:r w:rsidR="00840989" w:rsidRPr="00F86D6B">
                <w:rPr>
                  <w:rFonts w:ascii="Times New Roman" w:eastAsia="Times New Roman" w:hAnsi="Times New Roman" w:cs="Times New Roman"/>
                </w:rPr>
                <w:t>,</w:t>
              </w:r>
            </w:ins>
            <w:r w:rsidRPr="00F86D6B">
              <w:rPr>
                <w:rFonts w:ascii="Times New Roman" w:eastAsia="Times New Roman" w:hAnsi="Times New Roman" w:cs="Times New Roman"/>
                <w:rPrChange w:id="459" w:author="RSR" w:date="2025-08-13T10:31:00Z">
                  <w:rPr>
                    <w:rFonts w:ascii="Times New Roman" w:eastAsia="Times New Roman" w:hAnsi="Times New Roman" w:cs="Times New Roman"/>
                    <w:noProof/>
                  </w:rPr>
                </w:rPrChange>
              </w:rPr>
              <w:t xml:space="preserve"> доказващ подобряване на дейността на земеделското стопанство чрез прилагане на планираните инвестиции и дейности;</w:t>
            </w:r>
          </w:p>
          <w:p w14:paraId="14BCBAD2" w14:textId="77777777" w:rsidR="009C0114" w:rsidRPr="00F86D6B" w:rsidRDefault="009C0114">
            <w:pPr>
              <w:spacing w:after="0" w:line="276" w:lineRule="auto"/>
              <w:jc w:val="both"/>
              <w:rPr>
                <w:rFonts w:ascii="Times New Roman" w:hAnsi="Times New Roman" w:cs="Times New Roman"/>
                <w:b/>
                <w:rPrChange w:id="460" w:author="RSR" w:date="2025-08-13T10:31:00Z">
                  <w:rPr/>
                </w:rPrChange>
              </w:rPr>
              <w:pPrChange w:id="461" w:author="RSR" w:date="2025-08-13T10:31:00Z">
                <w:pPr>
                  <w:spacing w:before="40" w:after="40"/>
                </w:pPr>
              </w:pPrChange>
            </w:pPr>
            <w:r w:rsidRPr="00F86D6B">
              <w:rPr>
                <w:rFonts w:ascii="Times New Roman" w:eastAsia="Times New Roman" w:hAnsi="Times New Roman" w:cs="Times New Roman"/>
                <w:b/>
                <w:rPrChange w:id="462" w:author="RSR" w:date="2025-08-13T10:31:00Z">
                  <w:rPr>
                    <w:rFonts w:ascii="Times New Roman" w:eastAsia="Times New Roman" w:hAnsi="Times New Roman" w:cs="Times New Roman"/>
                    <w:noProof/>
                  </w:rPr>
                </w:rPrChange>
              </w:rPr>
              <w:t>Групи и организации на производители, допустими за подпомагане трябва да отговарят на следните условия:</w:t>
            </w:r>
          </w:p>
          <w:p w14:paraId="2757D24C" w14:textId="77777777" w:rsidR="009C0114" w:rsidRPr="00F86D6B" w:rsidRDefault="009C0114">
            <w:pPr>
              <w:spacing w:after="0" w:line="276" w:lineRule="auto"/>
              <w:jc w:val="both"/>
              <w:rPr>
                <w:rFonts w:ascii="Times New Roman" w:hAnsi="Times New Roman" w:cs="Times New Roman"/>
                <w:rPrChange w:id="463" w:author="RSR" w:date="2025-08-13T10:31:00Z">
                  <w:rPr/>
                </w:rPrChange>
              </w:rPr>
              <w:pPrChange w:id="464" w:author="RSR" w:date="2025-08-13T10:31:00Z">
                <w:pPr>
                  <w:spacing w:before="40" w:after="40"/>
                </w:pPr>
              </w:pPrChange>
            </w:pPr>
            <w:r w:rsidRPr="00F86D6B">
              <w:rPr>
                <w:rFonts w:ascii="Times New Roman" w:eastAsia="Times New Roman" w:hAnsi="Times New Roman" w:cs="Times New Roman"/>
                <w:rPrChange w:id="465" w:author="RSR" w:date="2025-08-13T10:31:00Z">
                  <w:rPr>
                    <w:rFonts w:ascii="Times New Roman" w:eastAsia="Times New Roman" w:hAnsi="Times New Roman" w:cs="Times New Roman"/>
                    <w:noProof/>
                  </w:rPr>
                </w:rPrChange>
              </w:rPr>
              <w:t>·да са признати като група или организация на производители, в съответствие с националното и/или европейското законодателство за организации на производители;</w:t>
            </w:r>
          </w:p>
          <w:p w14:paraId="6F2B7670" w14:textId="77777777" w:rsidR="009C0114" w:rsidRPr="00F86D6B" w:rsidRDefault="009C0114">
            <w:pPr>
              <w:spacing w:after="0" w:line="276" w:lineRule="auto"/>
              <w:jc w:val="both"/>
              <w:rPr>
                <w:rFonts w:ascii="Times New Roman" w:hAnsi="Times New Roman" w:cs="Times New Roman"/>
                <w:rPrChange w:id="466" w:author="RSR" w:date="2025-08-13T10:31:00Z">
                  <w:rPr/>
                </w:rPrChange>
              </w:rPr>
              <w:pPrChange w:id="467" w:author="RSR" w:date="2025-08-13T10:31:00Z">
                <w:pPr>
                  <w:spacing w:before="40" w:after="40"/>
                </w:pPr>
              </w:pPrChange>
            </w:pPr>
            <w:r w:rsidRPr="00F86D6B">
              <w:rPr>
                <w:rFonts w:ascii="Times New Roman" w:eastAsia="Times New Roman" w:hAnsi="Times New Roman" w:cs="Times New Roman"/>
                <w:rPrChange w:id="468" w:author="RSR" w:date="2025-08-13T10:31:00Z">
                  <w:rPr>
                    <w:rFonts w:ascii="Times New Roman" w:eastAsia="Times New Roman" w:hAnsi="Times New Roman" w:cs="Times New Roman"/>
                    <w:noProof/>
                  </w:rPr>
                </w:rPrChange>
              </w:rPr>
              <w:t>·да имат приход от продажба на селскостопански продукти или преработени селскостопански продукти и/или получена публична финансова помощ за продажбата на посочените продукти;</w:t>
            </w:r>
          </w:p>
          <w:p w14:paraId="716B95CE" w14:textId="77777777" w:rsidR="009C0114" w:rsidRPr="00F86D6B" w:rsidRDefault="009C0114">
            <w:pPr>
              <w:spacing w:after="0" w:line="276" w:lineRule="auto"/>
              <w:jc w:val="both"/>
              <w:rPr>
                <w:rFonts w:ascii="Times New Roman" w:hAnsi="Times New Roman" w:cs="Times New Roman"/>
                <w:rPrChange w:id="469" w:author="RSR" w:date="2025-08-13T10:31:00Z">
                  <w:rPr/>
                </w:rPrChange>
              </w:rPr>
              <w:pPrChange w:id="470" w:author="RSR" w:date="2025-08-13T10:31:00Z">
                <w:pPr>
                  <w:spacing w:before="40" w:after="40"/>
                </w:pPr>
              </w:pPrChange>
            </w:pPr>
            <w:r w:rsidRPr="00F86D6B">
              <w:rPr>
                <w:rFonts w:ascii="Times New Roman" w:eastAsia="Times New Roman" w:hAnsi="Times New Roman" w:cs="Times New Roman"/>
                <w:rPrChange w:id="471" w:author="RSR" w:date="2025-08-13T10:31:00Z">
                  <w:rPr>
                    <w:rFonts w:ascii="Times New Roman" w:eastAsia="Times New Roman" w:hAnsi="Times New Roman" w:cs="Times New Roman"/>
                    <w:noProof/>
                  </w:rPr>
                </w:rPrChange>
              </w:rPr>
              <w:t>·да имат разработен бизнес план за дейностите в групата/организацията на производители</w:t>
            </w:r>
            <w:del w:id="472" w:author="RSR" w:date="2025-08-08T13:17:00Z">
              <w:r w:rsidRPr="00F86D6B" w:rsidDel="00840989">
                <w:rPr>
                  <w:rFonts w:ascii="Times New Roman" w:eastAsia="Times New Roman" w:hAnsi="Times New Roman" w:cs="Times New Roman"/>
                  <w:rPrChange w:id="473" w:author="RSR" w:date="2025-08-13T10:31:00Z">
                    <w:rPr>
                      <w:rFonts w:ascii="Times New Roman" w:eastAsia="Times New Roman" w:hAnsi="Times New Roman" w:cs="Times New Roman"/>
                      <w:noProof/>
                    </w:rPr>
                  </w:rPrChange>
                </w:rPr>
                <w:delText xml:space="preserve"> и</w:delText>
              </w:r>
            </w:del>
            <w:ins w:id="474" w:author="RSR" w:date="2025-08-08T13:17:00Z">
              <w:r w:rsidR="00840989" w:rsidRPr="00F86D6B">
                <w:rPr>
                  <w:rFonts w:ascii="Times New Roman" w:eastAsia="Times New Roman" w:hAnsi="Times New Roman" w:cs="Times New Roman"/>
                </w:rPr>
                <w:t>,</w:t>
              </w:r>
            </w:ins>
            <w:r w:rsidRPr="00F86D6B">
              <w:rPr>
                <w:rFonts w:ascii="Times New Roman" w:eastAsia="Times New Roman" w:hAnsi="Times New Roman" w:cs="Times New Roman"/>
                <w:rPrChange w:id="475" w:author="RSR" w:date="2025-08-13T10:31:00Z">
                  <w:rPr>
                    <w:rFonts w:ascii="Times New Roman" w:eastAsia="Times New Roman" w:hAnsi="Times New Roman" w:cs="Times New Roman"/>
                    <w:noProof/>
                  </w:rPr>
                </w:rPrChange>
              </w:rPr>
              <w:t xml:space="preserve"> доказващ подобряване на дейността й чрез прилагане на планираните инвестиции и дейности;</w:t>
            </w:r>
          </w:p>
          <w:p w14:paraId="475EE810" w14:textId="77777777" w:rsidR="009C0114" w:rsidRPr="00F86D6B" w:rsidRDefault="009C0114">
            <w:pPr>
              <w:spacing w:after="0" w:line="276" w:lineRule="auto"/>
              <w:jc w:val="both"/>
              <w:rPr>
                <w:rFonts w:ascii="Times New Roman" w:hAnsi="Times New Roman" w:cs="Times New Roman"/>
                <w:rPrChange w:id="476" w:author="RSR" w:date="2025-08-13T10:31:00Z">
                  <w:rPr/>
                </w:rPrChange>
              </w:rPr>
              <w:pPrChange w:id="477" w:author="RSR" w:date="2025-08-13T10:31:00Z">
                <w:pPr>
                  <w:spacing w:before="40" w:after="40"/>
                  <w:jc w:val="both"/>
                </w:pPr>
              </w:pPrChange>
            </w:pPr>
            <w:r w:rsidRPr="00F86D6B">
              <w:rPr>
                <w:rFonts w:ascii="Times New Roman" w:eastAsia="Times New Roman" w:hAnsi="Times New Roman" w:cs="Times New Roman"/>
                <w:rPrChange w:id="478" w:author="RSR" w:date="2025-08-13T10:31:00Z">
                  <w:rPr>
                    <w:rFonts w:ascii="Times New Roman" w:eastAsia="Times New Roman" w:hAnsi="Times New Roman" w:cs="Times New Roman"/>
                    <w:noProof/>
                  </w:rPr>
                </w:rPrChange>
              </w:rPr>
              <w:t>Земеделските стопани със земеделски стопанства, за които е приложимо</w:t>
            </w:r>
            <w:ins w:id="479" w:author="RSR" w:date="2025-08-08T13:17:00Z">
              <w:r w:rsidR="00840989" w:rsidRPr="00F86D6B">
                <w:rPr>
                  <w:rFonts w:ascii="Times New Roman" w:eastAsia="Times New Roman" w:hAnsi="Times New Roman" w:cs="Times New Roman"/>
                </w:rPr>
                <w:t>,</w:t>
              </w:r>
            </w:ins>
            <w:r w:rsidRPr="00F86D6B">
              <w:rPr>
                <w:rFonts w:ascii="Times New Roman" w:eastAsia="Times New Roman" w:hAnsi="Times New Roman" w:cs="Times New Roman"/>
                <w:rPrChange w:id="480" w:author="RSR" w:date="2025-08-13T10:31:00Z">
                  <w:rPr>
                    <w:rFonts w:ascii="Times New Roman" w:eastAsia="Times New Roman" w:hAnsi="Times New Roman" w:cs="Times New Roman"/>
                    <w:noProof/>
                  </w:rPr>
                </w:rPrChange>
              </w:rPr>
              <w:t xml:space="preserve"> трябва да отговарят на изискванията на Закона за ветеринарномедицинската дейност.</w:t>
            </w:r>
          </w:p>
        </w:tc>
      </w:tr>
    </w:tbl>
    <w:p w14:paraId="63E77995" w14:textId="77777777" w:rsidR="009C0114" w:rsidRPr="00F86D6B" w:rsidRDefault="009C0114">
      <w:pPr>
        <w:spacing w:after="0" w:line="276" w:lineRule="auto"/>
        <w:jc w:val="both"/>
        <w:rPr>
          <w:rFonts w:ascii="Times New Roman" w:hAnsi="Times New Roman" w:cs="Times New Roman"/>
          <w:color w:val="000000"/>
          <w:rPrChange w:id="481" w:author="RSR" w:date="2025-08-13T10:31:00Z">
            <w:rPr>
              <w:color w:val="000000"/>
            </w:rPr>
          </w:rPrChange>
        </w:rPr>
        <w:pPrChange w:id="482" w:author="RSR" w:date="2025-08-13T10:31:00Z">
          <w:pPr>
            <w:spacing w:before="20" w:after="20"/>
          </w:pPr>
        </w:pPrChange>
      </w:pPr>
      <w:r w:rsidRPr="00F86D6B">
        <w:rPr>
          <w:rFonts w:ascii="Times New Roman" w:eastAsia="Times New Roman" w:hAnsi="Times New Roman" w:cs="Times New Roman"/>
          <w:color w:val="000000"/>
          <w:rPrChange w:id="483" w:author="RSR" w:date="2025-08-13T10:31:00Z">
            <w:rPr>
              <w:rFonts w:ascii="Times New Roman" w:eastAsia="Times New Roman" w:hAnsi="Times New Roman" w:cs="Times New Roman"/>
              <w:noProof/>
              <w:color w:val="000000"/>
              <w:sz w:val="24"/>
            </w:rPr>
          </w:rPrChange>
        </w:rPr>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9C0114" w:rsidRPr="00F86D6B" w14:paraId="3DFFB1DC" w14:textId="77777777"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423034CD" w14:textId="77777777" w:rsidR="009C0114" w:rsidRPr="00F86D6B" w:rsidRDefault="009C0114">
            <w:pPr>
              <w:spacing w:after="0" w:line="276" w:lineRule="auto"/>
              <w:jc w:val="both"/>
              <w:rPr>
                <w:rFonts w:ascii="Times New Roman" w:hAnsi="Times New Roman" w:cs="Times New Roman"/>
                <w:rPrChange w:id="484" w:author="RSR" w:date="2025-08-13T10:31:00Z">
                  <w:rPr/>
                </w:rPrChange>
              </w:rPr>
              <w:pPrChange w:id="485" w:author="RSR" w:date="2025-08-13T10:31:00Z">
                <w:pPr>
                  <w:spacing w:before="40" w:after="40"/>
                </w:pPr>
              </w:pPrChange>
            </w:pPr>
            <w:r w:rsidRPr="00F86D6B">
              <w:rPr>
                <w:rFonts w:ascii="Times New Roman" w:eastAsia="Times New Roman" w:hAnsi="Times New Roman" w:cs="Times New Roman"/>
                <w:rPrChange w:id="486" w:author="RSR" w:date="2025-08-13T10:31:00Z">
                  <w:rPr>
                    <w:rFonts w:ascii="Times New Roman" w:eastAsia="Times New Roman" w:hAnsi="Times New Roman" w:cs="Times New Roman"/>
                    <w:noProof/>
                  </w:rPr>
                </w:rPrChange>
              </w:rPr>
              <w:t>Инвестициите допустими за подпомагане в рамките на интервенцията трябва:</w:t>
            </w:r>
          </w:p>
          <w:p w14:paraId="4E6676FC" w14:textId="77777777" w:rsidR="009C0114" w:rsidRPr="00F86D6B" w:rsidRDefault="009C0114">
            <w:pPr>
              <w:spacing w:after="0" w:line="276" w:lineRule="auto"/>
              <w:jc w:val="both"/>
              <w:rPr>
                <w:rFonts w:ascii="Times New Roman" w:hAnsi="Times New Roman" w:cs="Times New Roman"/>
                <w:rPrChange w:id="487" w:author="RSR" w:date="2025-08-13T10:31:00Z">
                  <w:rPr/>
                </w:rPrChange>
              </w:rPr>
              <w:pPrChange w:id="488" w:author="RSR" w:date="2025-08-13T10:31:00Z">
                <w:pPr>
                  <w:spacing w:before="40" w:after="40"/>
                </w:pPr>
              </w:pPrChange>
            </w:pPr>
            <w:r w:rsidRPr="00F86D6B">
              <w:rPr>
                <w:rFonts w:ascii="Times New Roman" w:eastAsia="Times New Roman" w:hAnsi="Times New Roman" w:cs="Times New Roman"/>
                <w:rPrChange w:id="489" w:author="RSR" w:date="2025-08-13T10:31:00Z">
                  <w:rPr>
                    <w:rFonts w:ascii="Times New Roman" w:eastAsia="Times New Roman" w:hAnsi="Times New Roman" w:cs="Times New Roman"/>
                    <w:noProof/>
                  </w:rPr>
                </w:rPrChange>
              </w:rPr>
              <w:t>·Да са свързани с производството на селскостопански продукти включени в приложение I на Договора за функционирането на Европейския съюз или памук, с изключение на риба и рибни продукти.</w:t>
            </w:r>
          </w:p>
          <w:p w14:paraId="4BEF8B92" w14:textId="77777777" w:rsidR="009C0114" w:rsidRPr="00F86D6B" w:rsidRDefault="009C0114">
            <w:pPr>
              <w:spacing w:after="0" w:line="276" w:lineRule="auto"/>
              <w:jc w:val="both"/>
              <w:rPr>
                <w:rFonts w:ascii="Times New Roman" w:hAnsi="Times New Roman" w:cs="Times New Roman"/>
                <w:rPrChange w:id="490" w:author="RSR" w:date="2025-08-13T10:31:00Z">
                  <w:rPr/>
                </w:rPrChange>
              </w:rPr>
              <w:pPrChange w:id="491" w:author="RSR" w:date="2025-08-13T10:31:00Z">
                <w:pPr>
                  <w:spacing w:before="40" w:after="40"/>
                </w:pPr>
              </w:pPrChange>
            </w:pPr>
            <w:r w:rsidRPr="00F86D6B">
              <w:rPr>
                <w:rFonts w:ascii="Times New Roman" w:eastAsia="Times New Roman" w:hAnsi="Times New Roman" w:cs="Times New Roman"/>
                <w:rPrChange w:id="492" w:author="RSR" w:date="2025-08-13T10:31:00Z">
                  <w:rPr>
                    <w:rFonts w:ascii="Times New Roman" w:eastAsia="Times New Roman" w:hAnsi="Times New Roman" w:cs="Times New Roman"/>
                    <w:noProof/>
                  </w:rPr>
                </w:rPrChange>
              </w:rPr>
              <w:t xml:space="preserve">·Допустимите за подпомагане дейности в рамките на интервенцията, могат да включват материални и нематериални инвестиции. Подкрепа се предоставя за материални и нематериални инвестиции в </w:t>
            </w:r>
            <w:del w:id="493" w:author="RSR" w:date="2025-08-08T13:18:00Z">
              <w:r w:rsidRPr="00F86D6B" w:rsidDel="00840989">
                <w:rPr>
                  <w:rFonts w:ascii="Times New Roman" w:eastAsia="Times New Roman" w:hAnsi="Times New Roman" w:cs="Times New Roman"/>
                  <w:rPrChange w:id="494" w:author="RSR" w:date="2025-08-13T10:31:00Z">
                    <w:rPr>
                      <w:rFonts w:ascii="Times New Roman" w:eastAsia="Times New Roman" w:hAnsi="Times New Roman" w:cs="Times New Roman"/>
                      <w:noProof/>
                    </w:rPr>
                  </w:rPrChange>
                </w:rPr>
                <w:delText xml:space="preserve">новосъздадени и </w:delText>
              </w:r>
            </w:del>
            <w:r w:rsidRPr="00F86D6B">
              <w:rPr>
                <w:rFonts w:ascii="Times New Roman" w:eastAsia="Times New Roman" w:hAnsi="Times New Roman" w:cs="Times New Roman"/>
                <w:rPrChange w:id="495" w:author="RSR" w:date="2025-08-13T10:31:00Z">
                  <w:rPr>
                    <w:rFonts w:ascii="Times New Roman" w:eastAsia="Times New Roman" w:hAnsi="Times New Roman" w:cs="Times New Roman"/>
                    <w:noProof/>
                  </w:rPr>
                </w:rPrChange>
              </w:rPr>
              <w:t>съществуващи земеделските стопанства за покриване нуждите на същите, съобразени с техният капацитет.</w:t>
            </w:r>
          </w:p>
          <w:p w14:paraId="3FCA3AB4" w14:textId="77777777" w:rsidR="009C0114" w:rsidRPr="00F86D6B" w:rsidRDefault="009C0114">
            <w:pPr>
              <w:spacing w:after="0" w:line="276" w:lineRule="auto"/>
              <w:jc w:val="both"/>
              <w:rPr>
                <w:rFonts w:ascii="Times New Roman" w:hAnsi="Times New Roman" w:cs="Times New Roman"/>
                <w:rPrChange w:id="496" w:author="RSR" w:date="2025-08-13T10:31:00Z">
                  <w:rPr/>
                </w:rPrChange>
              </w:rPr>
              <w:pPrChange w:id="497" w:author="RSR" w:date="2025-08-13T10:31:00Z">
                <w:pPr>
                  <w:spacing w:before="40" w:after="40"/>
                </w:pPr>
              </w:pPrChange>
            </w:pPr>
            <w:r w:rsidRPr="00F86D6B">
              <w:rPr>
                <w:rFonts w:ascii="Times New Roman" w:eastAsia="Times New Roman" w:hAnsi="Times New Roman" w:cs="Times New Roman"/>
                <w:rPrChange w:id="498" w:author="RSR" w:date="2025-08-13T10:31:00Z">
                  <w:rPr>
                    <w:rFonts w:ascii="Times New Roman" w:eastAsia="Times New Roman" w:hAnsi="Times New Roman" w:cs="Times New Roman"/>
                    <w:noProof/>
                  </w:rPr>
                </w:rPrChange>
              </w:rPr>
              <w:t>Подкрепата ще бъде насочена към следните примерни дейности (неизчерпателен списък):</w:t>
            </w:r>
          </w:p>
          <w:p w14:paraId="4C3ADCFD" w14:textId="77777777" w:rsidR="009C0114" w:rsidRPr="00F86D6B" w:rsidRDefault="009C0114">
            <w:pPr>
              <w:spacing w:after="0" w:line="276" w:lineRule="auto"/>
              <w:jc w:val="both"/>
              <w:rPr>
                <w:rFonts w:ascii="Times New Roman" w:hAnsi="Times New Roman" w:cs="Times New Roman"/>
                <w:rPrChange w:id="499" w:author="RSR" w:date="2025-08-13T10:31:00Z">
                  <w:rPr/>
                </w:rPrChange>
              </w:rPr>
              <w:pPrChange w:id="500" w:author="RSR" w:date="2025-08-13T10:31:00Z">
                <w:pPr>
                  <w:spacing w:before="40" w:after="40"/>
                </w:pPr>
              </w:pPrChange>
            </w:pPr>
            <w:r w:rsidRPr="00F86D6B">
              <w:rPr>
                <w:rFonts w:ascii="Times New Roman" w:eastAsia="Times New Roman" w:hAnsi="Times New Roman" w:cs="Times New Roman"/>
                <w:rPrChange w:id="501" w:author="RSR" w:date="2025-08-13T10:31:00Z">
                  <w:rPr>
                    <w:rFonts w:ascii="Times New Roman" w:eastAsia="Times New Roman" w:hAnsi="Times New Roman" w:cs="Times New Roman"/>
                    <w:noProof/>
                  </w:rPr>
                </w:rPrChange>
              </w:rPr>
              <w:t>-Инвестиции за модернизация и механизация /инвестиции във физически активи/, свързана с намаляване на производствените разходи и повишаване производителността на труда;</w:t>
            </w:r>
          </w:p>
          <w:p w14:paraId="093CA856" w14:textId="77777777" w:rsidR="009C0114" w:rsidRPr="00F86D6B" w:rsidRDefault="009C0114">
            <w:pPr>
              <w:spacing w:after="0" w:line="276" w:lineRule="auto"/>
              <w:jc w:val="both"/>
              <w:rPr>
                <w:rFonts w:ascii="Times New Roman" w:hAnsi="Times New Roman" w:cs="Times New Roman"/>
                <w:rPrChange w:id="502" w:author="RSR" w:date="2025-08-13T10:31:00Z">
                  <w:rPr/>
                </w:rPrChange>
              </w:rPr>
              <w:pPrChange w:id="503" w:author="RSR" w:date="2025-08-13T10:31:00Z">
                <w:pPr>
                  <w:spacing w:before="40" w:after="40"/>
                </w:pPr>
              </w:pPrChange>
            </w:pPr>
            <w:r w:rsidRPr="00F86D6B">
              <w:rPr>
                <w:rFonts w:ascii="Times New Roman" w:eastAsia="Times New Roman" w:hAnsi="Times New Roman" w:cs="Times New Roman"/>
                <w:rPrChange w:id="504" w:author="RSR" w:date="2025-08-13T10:31:00Z">
                  <w:rPr>
                    <w:rFonts w:ascii="Times New Roman" w:eastAsia="Times New Roman" w:hAnsi="Times New Roman" w:cs="Times New Roman"/>
                    <w:noProof/>
                  </w:rPr>
                </w:rPrChange>
              </w:rPr>
              <w:t>-Инвестиции за постигане съответствие с нововъведени стандарти на Общността</w:t>
            </w:r>
            <w:ins w:id="505" w:author="RSR" w:date="2025-08-08T13:19:00Z">
              <w:r w:rsidR="00840989" w:rsidRPr="00F86D6B">
                <w:rPr>
                  <w:rFonts w:ascii="Times New Roman" w:eastAsia="Times New Roman" w:hAnsi="Times New Roman" w:cs="Times New Roman"/>
                </w:rPr>
                <w:t>,</w:t>
              </w:r>
            </w:ins>
            <w:r w:rsidRPr="00F86D6B">
              <w:rPr>
                <w:rFonts w:ascii="Times New Roman" w:eastAsia="Times New Roman" w:hAnsi="Times New Roman" w:cs="Times New Roman"/>
                <w:rPrChange w:id="506" w:author="RSR" w:date="2025-08-13T10:31:00Z">
                  <w:rPr>
                    <w:rFonts w:ascii="Times New Roman" w:eastAsia="Times New Roman" w:hAnsi="Times New Roman" w:cs="Times New Roman"/>
                    <w:noProof/>
                  </w:rPr>
                </w:rPrChange>
              </w:rPr>
              <w:t xml:space="preserve"> приложими за съответните стопанства;</w:t>
            </w:r>
          </w:p>
          <w:p w14:paraId="77129739" w14:textId="77777777" w:rsidR="009C0114" w:rsidRPr="00F86D6B" w:rsidRDefault="009C0114">
            <w:pPr>
              <w:spacing w:after="0" w:line="276" w:lineRule="auto"/>
              <w:jc w:val="both"/>
              <w:rPr>
                <w:rFonts w:ascii="Times New Roman" w:hAnsi="Times New Roman" w:cs="Times New Roman"/>
                <w:rPrChange w:id="507" w:author="RSR" w:date="2025-08-13T10:31:00Z">
                  <w:rPr/>
                </w:rPrChange>
              </w:rPr>
              <w:pPrChange w:id="508" w:author="RSR" w:date="2025-08-13T10:31:00Z">
                <w:pPr>
                  <w:spacing w:before="40" w:after="40"/>
                </w:pPr>
              </w:pPrChange>
            </w:pPr>
            <w:r w:rsidRPr="00F86D6B">
              <w:rPr>
                <w:rFonts w:ascii="Times New Roman" w:eastAsia="Times New Roman" w:hAnsi="Times New Roman" w:cs="Times New Roman"/>
                <w:rPrChange w:id="509" w:author="RSR" w:date="2025-08-13T10:31:00Z">
                  <w:rPr>
                    <w:rFonts w:ascii="Times New Roman" w:eastAsia="Times New Roman" w:hAnsi="Times New Roman" w:cs="Times New Roman"/>
                    <w:noProof/>
                  </w:rPr>
                </w:rPrChange>
              </w:rPr>
              <w:t>-Инвестиции в изграждане, реконструкция/рехабилитация на съоръжения и закупуване и монтиране на оборудване, включително кладенци и съоръжения за съхранение на вода за напояване, включващи изграждането на нови и подобряване на съществуващи мрежи в стопанствата;</w:t>
            </w:r>
          </w:p>
          <w:p w14:paraId="1F405773" w14:textId="77777777" w:rsidR="009C0114" w:rsidRPr="00F86D6B" w:rsidRDefault="009C0114">
            <w:pPr>
              <w:spacing w:after="0" w:line="276" w:lineRule="auto"/>
              <w:jc w:val="both"/>
              <w:rPr>
                <w:rFonts w:ascii="Times New Roman" w:hAnsi="Times New Roman" w:cs="Times New Roman"/>
                <w:rPrChange w:id="510" w:author="RSR" w:date="2025-08-13T10:31:00Z">
                  <w:rPr/>
                </w:rPrChange>
              </w:rPr>
              <w:pPrChange w:id="511" w:author="RSR" w:date="2025-08-13T10:31:00Z">
                <w:pPr>
                  <w:spacing w:before="40" w:after="40"/>
                </w:pPr>
              </w:pPrChange>
            </w:pPr>
            <w:r w:rsidRPr="00F86D6B">
              <w:rPr>
                <w:rFonts w:ascii="Times New Roman" w:eastAsia="Times New Roman" w:hAnsi="Times New Roman" w:cs="Times New Roman"/>
                <w:rPrChange w:id="512" w:author="RSR" w:date="2025-08-13T10:31:00Z">
                  <w:rPr>
                    <w:rFonts w:ascii="Times New Roman" w:eastAsia="Times New Roman" w:hAnsi="Times New Roman" w:cs="Times New Roman"/>
                    <w:noProof/>
                  </w:rPr>
                </w:rPrChange>
              </w:rPr>
              <w:t>-Инвестиции пряко свързани с подобряване на енергийната ефективност на стопанствата;</w:t>
            </w:r>
          </w:p>
          <w:p w14:paraId="0267A66E" w14:textId="77777777" w:rsidR="009C0114" w:rsidRPr="00F86D6B" w:rsidRDefault="009C0114">
            <w:pPr>
              <w:spacing w:after="0" w:line="276" w:lineRule="auto"/>
              <w:jc w:val="both"/>
              <w:rPr>
                <w:rFonts w:ascii="Times New Roman" w:hAnsi="Times New Roman" w:cs="Times New Roman"/>
                <w:rPrChange w:id="513" w:author="RSR" w:date="2025-08-13T10:31:00Z">
                  <w:rPr/>
                </w:rPrChange>
              </w:rPr>
              <w:pPrChange w:id="514" w:author="RSR" w:date="2025-08-13T10:31:00Z">
                <w:pPr>
                  <w:spacing w:before="40" w:after="40"/>
                </w:pPr>
              </w:pPrChange>
            </w:pPr>
            <w:r w:rsidRPr="00F86D6B">
              <w:rPr>
                <w:rFonts w:ascii="Times New Roman" w:eastAsia="Times New Roman" w:hAnsi="Times New Roman" w:cs="Times New Roman"/>
                <w:rPrChange w:id="515" w:author="RSR" w:date="2025-08-13T10:31:00Z">
                  <w:rPr>
                    <w:rFonts w:ascii="Times New Roman" w:eastAsia="Times New Roman" w:hAnsi="Times New Roman" w:cs="Times New Roman"/>
                    <w:noProof/>
                  </w:rPr>
                </w:rPrChange>
              </w:rPr>
              <w:t>-Инвестиции за съхранение на земеделската продукция с цел запазване качеството на продукцията;</w:t>
            </w:r>
          </w:p>
          <w:p w14:paraId="5D6880A8" w14:textId="77777777" w:rsidR="009C0114" w:rsidRPr="00F86D6B" w:rsidRDefault="009C0114">
            <w:pPr>
              <w:spacing w:after="0" w:line="276" w:lineRule="auto"/>
              <w:jc w:val="both"/>
              <w:rPr>
                <w:rFonts w:ascii="Times New Roman" w:hAnsi="Times New Roman" w:cs="Times New Roman"/>
                <w:rPrChange w:id="516" w:author="RSR" w:date="2025-08-13T10:31:00Z">
                  <w:rPr/>
                </w:rPrChange>
              </w:rPr>
              <w:pPrChange w:id="517" w:author="RSR" w:date="2025-08-13T10:31:00Z">
                <w:pPr>
                  <w:spacing w:before="40" w:after="40"/>
                </w:pPr>
              </w:pPrChange>
            </w:pPr>
            <w:r w:rsidRPr="00F86D6B">
              <w:rPr>
                <w:rFonts w:ascii="Times New Roman" w:eastAsia="Times New Roman" w:hAnsi="Times New Roman" w:cs="Times New Roman"/>
                <w:rPrChange w:id="518" w:author="RSR" w:date="2025-08-13T10:31:00Z">
                  <w:rPr>
                    <w:rFonts w:ascii="Times New Roman" w:eastAsia="Times New Roman" w:hAnsi="Times New Roman" w:cs="Times New Roman"/>
                    <w:noProof/>
                  </w:rPr>
                </w:rPrChange>
              </w:rPr>
              <w:t>-Инвестиции в изграждане/реконструкция/закупуване на машини и съоръжения за опазване на околната среда, включително за съхранение на оборска тор;</w:t>
            </w:r>
          </w:p>
          <w:p w14:paraId="0D1C9DCE" w14:textId="77777777" w:rsidR="009C0114" w:rsidRPr="00F86D6B" w:rsidRDefault="009C0114">
            <w:pPr>
              <w:spacing w:after="0" w:line="276" w:lineRule="auto"/>
              <w:jc w:val="both"/>
              <w:rPr>
                <w:rFonts w:ascii="Times New Roman" w:hAnsi="Times New Roman" w:cs="Times New Roman"/>
                <w:rPrChange w:id="519" w:author="RSR" w:date="2025-08-13T10:31:00Z">
                  <w:rPr/>
                </w:rPrChange>
              </w:rPr>
              <w:pPrChange w:id="520" w:author="RSR" w:date="2025-08-13T10:31:00Z">
                <w:pPr>
                  <w:spacing w:before="40" w:after="40"/>
                </w:pPr>
              </w:pPrChange>
            </w:pPr>
            <w:r w:rsidRPr="00F86D6B">
              <w:rPr>
                <w:rFonts w:ascii="Times New Roman" w:eastAsia="Times New Roman" w:hAnsi="Times New Roman" w:cs="Times New Roman"/>
                <w:rPrChange w:id="521" w:author="RSR" w:date="2025-08-13T10:31:00Z">
                  <w:rPr>
                    <w:rFonts w:ascii="Times New Roman" w:eastAsia="Times New Roman" w:hAnsi="Times New Roman" w:cs="Times New Roman"/>
                    <w:noProof/>
                  </w:rPr>
                </w:rPrChange>
              </w:rPr>
              <w:t>-Инвестиции в недвижима собственост, свързана с дейността на земеделските стопанства;</w:t>
            </w:r>
          </w:p>
          <w:p w14:paraId="1DDE9A1E" w14:textId="3BD0D42D" w:rsidR="009C0114" w:rsidRPr="00F86D6B" w:rsidRDefault="009C0114">
            <w:pPr>
              <w:spacing w:after="0" w:line="276" w:lineRule="auto"/>
              <w:jc w:val="both"/>
              <w:rPr>
                <w:rFonts w:ascii="Times New Roman" w:hAnsi="Times New Roman" w:cs="Times New Roman"/>
                <w:rPrChange w:id="522" w:author="RSR" w:date="2025-08-13T10:31:00Z">
                  <w:rPr/>
                </w:rPrChange>
              </w:rPr>
              <w:pPrChange w:id="523" w:author="RSR" w:date="2025-08-13T10:31:00Z">
                <w:pPr>
                  <w:spacing w:before="40" w:after="40"/>
                </w:pPr>
              </w:pPrChange>
            </w:pPr>
            <w:r w:rsidRPr="00F86D6B">
              <w:rPr>
                <w:rFonts w:ascii="Times New Roman" w:eastAsia="Times New Roman" w:hAnsi="Times New Roman" w:cs="Times New Roman"/>
                <w:rPrChange w:id="524" w:author="RSR" w:date="2025-08-13T10:31:00Z">
                  <w:rPr>
                    <w:rFonts w:ascii="Times New Roman" w:eastAsia="Times New Roman" w:hAnsi="Times New Roman" w:cs="Times New Roman"/>
                    <w:noProof/>
                  </w:rPr>
                </w:rPrChange>
              </w:rPr>
              <w:t>-Инвестиции за създаване и/или презасаждане на трайни насаждения, десертни лозя, медоносни дървесни видове за производство на мед и бързорастящи храсти и дървесни видове за производство на биоенергия</w:t>
            </w:r>
            <w:ins w:id="525" w:author="RSR" w:date="2025-08-19T13:24:00Z">
              <w:r w:rsidR="0081271D" w:rsidRPr="0081271D">
                <w:rPr>
                  <w:rFonts w:ascii="Times New Roman" w:eastAsia="Times New Roman" w:hAnsi="Times New Roman" w:cs="Times New Roman"/>
                </w:rPr>
                <w:t>, с изключение на случаите на възстановяване на земеделския потенциал след природни бедствия, неблагоприятни климатични явления или катастрофални събития, допустими за подпомагане по интервенция ІІ.Г.4</w:t>
              </w:r>
            </w:ins>
            <w:r w:rsidRPr="00F86D6B">
              <w:rPr>
                <w:rFonts w:ascii="Times New Roman" w:eastAsia="Times New Roman" w:hAnsi="Times New Roman" w:cs="Times New Roman"/>
                <w:rPrChange w:id="526" w:author="RSR" w:date="2025-08-13T10:31:00Z">
                  <w:rPr>
                    <w:rFonts w:ascii="Times New Roman" w:eastAsia="Times New Roman" w:hAnsi="Times New Roman" w:cs="Times New Roman"/>
                    <w:noProof/>
                  </w:rPr>
                </w:rPrChange>
              </w:rPr>
              <w:t>;</w:t>
            </w:r>
          </w:p>
          <w:p w14:paraId="7FCB1FCD" w14:textId="77777777" w:rsidR="009C0114" w:rsidRPr="00F86D6B" w:rsidRDefault="009C0114">
            <w:pPr>
              <w:spacing w:after="0" w:line="276" w:lineRule="auto"/>
              <w:jc w:val="both"/>
              <w:rPr>
                <w:rFonts w:ascii="Times New Roman" w:hAnsi="Times New Roman" w:cs="Times New Roman"/>
                <w:rPrChange w:id="527" w:author="RSR" w:date="2025-08-13T10:31:00Z">
                  <w:rPr/>
                </w:rPrChange>
              </w:rPr>
              <w:pPrChange w:id="528" w:author="RSR" w:date="2025-08-20T15:47:00Z">
                <w:pPr>
                  <w:spacing w:before="40" w:after="40"/>
                </w:pPr>
              </w:pPrChange>
            </w:pPr>
            <w:r w:rsidRPr="00F86D6B">
              <w:rPr>
                <w:rFonts w:ascii="Times New Roman" w:eastAsia="Times New Roman" w:hAnsi="Times New Roman" w:cs="Times New Roman"/>
                <w:rPrChange w:id="529" w:author="RSR" w:date="2025-08-13T10:31:00Z">
                  <w:rPr>
                    <w:rFonts w:ascii="Times New Roman" w:eastAsia="Times New Roman" w:hAnsi="Times New Roman" w:cs="Times New Roman"/>
                    <w:noProof/>
                  </w:rPr>
                </w:rPrChange>
              </w:rPr>
              <w:t>-Инвестиции за производство на енергия от възобновяеми енергийни източници (водна, вятърна, слънчева, геотермална енергия и остатъчна/отпадъчна биомаса) за собствено потребление за нуждите на земеделските стопанства;</w:t>
            </w:r>
          </w:p>
          <w:p w14:paraId="2E8FF070" w14:textId="374B10C0" w:rsidR="009C0114" w:rsidRPr="00073C50" w:rsidRDefault="009C0114">
            <w:pPr>
              <w:spacing w:before="40" w:after="40"/>
              <w:jc w:val="both"/>
              <w:pPrChange w:id="530" w:author="RSR" w:date="2025-08-20T15:47:00Z">
                <w:pPr>
                  <w:spacing w:before="40" w:after="40"/>
                </w:pPr>
              </w:pPrChange>
            </w:pPr>
            <w:r w:rsidRPr="00F86D6B">
              <w:rPr>
                <w:rFonts w:ascii="Times New Roman" w:eastAsia="Times New Roman" w:hAnsi="Times New Roman" w:cs="Times New Roman"/>
                <w:rPrChange w:id="531" w:author="RSR" w:date="2025-08-13T10:31:00Z">
                  <w:rPr>
                    <w:rFonts w:ascii="Times New Roman" w:eastAsia="Times New Roman" w:hAnsi="Times New Roman" w:cs="Times New Roman"/>
                    <w:noProof/>
                  </w:rPr>
                </w:rPrChange>
              </w:rPr>
              <w:t xml:space="preserve">- Инвестиции, насочени към надвишаване на изискванията за хуманно отношение към </w:t>
            </w:r>
            <w:r w:rsidRPr="00073C50">
              <w:rPr>
                <w:rFonts w:ascii="Times New Roman" w:eastAsia="Times New Roman" w:hAnsi="Times New Roman" w:cs="Times New Roman"/>
                <w:noProof/>
              </w:rPr>
              <w:t>животните и повишаване на биосигурността.</w:t>
            </w:r>
          </w:p>
          <w:p w14:paraId="6307C0FE" w14:textId="77777777" w:rsidR="009C0114" w:rsidRPr="00F86D6B" w:rsidRDefault="009C0114">
            <w:pPr>
              <w:spacing w:after="0" w:line="276" w:lineRule="auto"/>
              <w:jc w:val="both"/>
              <w:rPr>
                <w:rFonts w:ascii="Times New Roman" w:hAnsi="Times New Roman" w:cs="Times New Roman"/>
                <w:rPrChange w:id="532" w:author="RSR" w:date="2025-08-13T10:31:00Z">
                  <w:rPr/>
                </w:rPrChange>
              </w:rPr>
              <w:pPrChange w:id="533" w:author="RSR" w:date="2025-08-20T15:47:00Z">
                <w:pPr>
                  <w:spacing w:before="40" w:after="40"/>
                </w:pPr>
              </w:pPrChange>
            </w:pPr>
            <w:r w:rsidRPr="00F94431">
              <w:rPr>
                <w:rFonts w:ascii="Times New Roman" w:eastAsia="Times New Roman" w:hAnsi="Times New Roman" w:cs="Times New Roman"/>
                <w:rPrChange w:id="534" w:author="Elena A. Ivanova" w:date="2025-08-19T10:48:00Z">
                  <w:rPr>
                    <w:rFonts w:ascii="Times New Roman" w:eastAsia="Times New Roman" w:hAnsi="Times New Roman" w:cs="Times New Roman"/>
                    <w:noProof/>
                  </w:rPr>
                </w:rPrChange>
              </w:rPr>
              <w:t>По интервенцията са допустими и общи разходи, свързани с проектното предложение, в т.ч. разходи за предпроектни проучвания, такси, хонорари за архитекти, инженери и консултанти, консултации за икономическа устойчивост на</w:t>
            </w:r>
            <w:r w:rsidRPr="00F86D6B">
              <w:rPr>
                <w:rFonts w:ascii="Times New Roman" w:eastAsia="Times New Roman" w:hAnsi="Times New Roman" w:cs="Times New Roman"/>
                <w:rPrChange w:id="535" w:author="RSR" w:date="2025-08-13T10:31:00Z">
                  <w:rPr>
                    <w:rFonts w:ascii="Times New Roman" w:eastAsia="Times New Roman" w:hAnsi="Times New Roman" w:cs="Times New Roman"/>
                    <w:noProof/>
                  </w:rPr>
                </w:rPrChange>
              </w:rPr>
              <w:t xml:space="preserve"> проектното предложение и правни услуги, извършени както в процеса на подготовка на проекта преди подаване на проектното предложение, така и по време на неговото изпълнение.</w:t>
            </w:r>
          </w:p>
          <w:p w14:paraId="3B83B4FA" w14:textId="1A6398CE" w:rsidR="009C0114" w:rsidRPr="00F86D6B" w:rsidRDefault="009C0114">
            <w:pPr>
              <w:spacing w:after="0" w:line="276" w:lineRule="auto"/>
              <w:jc w:val="both"/>
              <w:rPr>
                <w:rFonts w:ascii="Times New Roman" w:hAnsi="Times New Roman" w:cs="Times New Roman"/>
                <w:rPrChange w:id="536" w:author="RSR" w:date="2025-08-13T10:31:00Z">
                  <w:rPr/>
                </w:rPrChange>
              </w:rPr>
              <w:pPrChange w:id="537" w:author="RSR" w:date="2025-08-13T10:31:00Z">
                <w:pPr>
                  <w:spacing w:before="40" w:after="40"/>
                </w:pPr>
              </w:pPrChange>
            </w:pPr>
            <w:r w:rsidRPr="00F86D6B">
              <w:rPr>
                <w:rFonts w:ascii="Times New Roman" w:eastAsia="Times New Roman" w:hAnsi="Times New Roman" w:cs="Times New Roman"/>
                <w:rPrChange w:id="538" w:author="RSR" w:date="2025-08-13T10:31:00Z">
                  <w:rPr>
                    <w:rFonts w:ascii="Times New Roman" w:eastAsia="Times New Roman" w:hAnsi="Times New Roman" w:cs="Times New Roman"/>
                    <w:noProof/>
                  </w:rPr>
                </w:rPrChange>
              </w:rPr>
              <w:t>С цел избягване на двойно финансиране за едни и същи дейности и/или активи, ще се извършва проверка на ниво проект/бенефициер по отделните програми по ЕФСУ на национално ниво, по линия на Националния план за възстановяване и устойчивост и другите инструменти на съюза, включително и с останалите интервенции от Стратегическия план. При прилагането на интервенцията ще бъдат осигурени необходимите проверки за гарантиране избягването на двойно финансиране. Ще се извършва кръстосана проверка, целяща избягване на двойното финансиране по интервенциите за развитие на селските райони и секторните интервенции. Инвестиционните проекти, които има възмож</w:t>
            </w:r>
            <w:del w:id="539" w:author="RSR" w:date="2025-08-08T13:21:00Z">
              <w:r w:rsidRPr="00F86D6B" w:rsidDel="00840989">
                <w:rPr>
                  <w:rFonts w:ascii="Times New Roman" w:eastAsia="Times New Roman" w:hAnsi="Times New Roman" w:cs="Times New Roman"/>
                  <w:rPrChange w:id="540" w:author="RSR" w:date="2025-08-13T10:31:00Z">
                    <w:rPr>
                      <w:rFonts w:ascii="Times New Roman" w:eastAsia="Times New Roman" w:hAnsi="Times New Roman" w:cs="Times New Roman"/>
                      <w:noProof/>
                    </w:rPr>
                  </w:rPrChange>
                </w:rPr>
                <w:delText>о</w:delText>
              </w:r>
            </w:del>
            <w:r w:rsidRPr="00F86D6B">
              <w:rPr>
                <w:rFonts w:ascii="Times New Roman" w:eastAsia="Times New Roman" w:hAnsi="Times New Roman" w:cs="Times New Roman"/>
                <w:rPrChange w:id="541" w:author="RSR" w:date="2025-08-13T10:31:00Z">
                  <w:rPr>
                    <w:rFonts w:ascii="Times New Roman" w:eastAsia="Times New Roman" w:hAnsi="Times New Roman" w:cs="Times New Roman"/>
                    <w:noProof/>
                  </w:rPr>
                </w:rPrChange>
              </w:rPr>
              <w:t>ност да попаднат в обсега на секторните интервенции ще бъдат проверявани индивидуално за възможно двойно финансиране.</w:t>
            </w:r>
          </w:p>
          <w:p w14:paraId="46C2B974" w14:textId="77777777" w:rsidR="009C0114" w:rsidRPr="00F86D6B" w:rsidRDefault="009C0114">
            <w:pPr>
              <w:spacing w:after="0" w:line="276" w:lineRule="auto"/>
              <w:jc w:val="both"/>
              <w:rPr>
                <w:rFonts w:ascii="Times New Roman" w:hAnsi="Times New Roman" w:cs="Times New Roman"/>
                <w:rPrChange w:id="542" w:author="RSR" w:date="2025-08-13T10:31:00Z">
                  <w:rPr/>
                </w:rPrChange>
              </w:rPr>
              <w:pPrChange w:id="543" w:author="RSR" w:date="2025-08-13T10:31:00Z">
                <w:pPr>
                  <w:spacing w:before="40" w:after="40"/>
                </w:pPr>
              </w:pPrChange>
            </w:pPr>
            <w:r w:rsidRPr="00F86D6B">
              <w:rPr>
                <w:rFonts w:ascii="Times New Roman" w:eastAsia="Times New Roman" w:hAnsi="Times New Roman" w:cs="Times New Roman"/>
                <w:rPrChange w:id="544" w:author="RSR" w:date="2025-08-13T10:31:00Z">
                  <w:rPr>
                    <w:rFonts w:ascii="Times New Roman" w:eastAsia="Times New Roman" w:hAnsi="Times New Roman" w:cs="Times New Roman"/>
                    <w:noProof/>
                  </w:rPr>
                </w:rPrChange>
              </w:rPr>
              <w:t>„Плодове и зеленчуци”</w:t>
            </w:r>
          </w:p>
          <w:p w14:paraId="375180CA" w14:textId="77777777" w:rsidR="009C0114" w:rsidRPr="00F86D6B" w:rsidRDefault="009C0114">
            <w:pPr>
              <w:spacing w:after="0" w:line="276" w:lineRule="auto"/>
              <w:jc w:val="both"/>
              <w:rPr>
                <w:rFonts w:ascii="Times New Roman" w:hAnsi="Times New Roman" w:cs="Times New Roman"/>
                <w:rPrChange w:id="545" w:author="RSR" w:date="2025-08-13T10:31:00Z">
                  <w:rPr/>
                </w:rPrChange>
              </w:rPr>
              <w:pPrChange w:id="546" w:author="RSR" w:date="2025-08-13T10:31:00Z">
                <w:pPr>
                  <w:spacing w:before="40" w:after="40"/>
                </w:pPr>
              </w:pPrChange>
            </w:pPr>
            <w:r w:rsidRPr="00F86D6B">
              <w:rPr>
                <w:rFonts w:ascii="Times New Roman" w:eastAsia="Times New Roman" w:hAnsi="Times New Roman" w:cs="Times New Roman"/>
                <w:rPrChange w:id="547" w:author="RSR" w:date="2025-08-13T10:31:00Z">
                  <w:rPr>
                    <w:rFonts w:ascii="Times New Roman" w:eastAsia="Times New Roman" w:hAnsi="Times New Roman" w:cs="Times New Roman"/>
                    <w:noProof/>
                  </w:rPr>
                </w:rPrChange>
              </w:rPr>
              <w:t>Групи и организации на производители няма да бъдат подпомагани по интервенцията за дейности, включени за подпомагане в техните Оперативни програми.</w:t>
            </w:r>
          </w:p>
          <w:p w14:paraId="4CC6A391" w14:textId="77777777" w:rsidR="009C0114" w:rsidRPr="00F86D6B" w:rsidRDefault="009C0114">
            <w:pPr>
              <w:spacing w:after="0" w:line="276" w:lineRule="auto"/>
              <w:jc w:val="both"/>
              <w:rPr>
                <w:rFonts w:ascii="Times New Roman" w:hAnsi="Times New Roman" w:cs="Times New Roman"/>
                <w:rPrChange w:id="548" w:author="RSR" w:date="2025-08-13T10:31:00Z">
                  <w:rPr/>
                </w:rPrChange>
              </w:rPr>
              <w:pPrChange w:id="549" w:author="RSR" w:date="2025-08-13T10:31:00Z">
                <w:pPr>
                  <w:spacing w:before="40" w:after="40"/>
                </w:pPr>
              </w:pPrChange>
            </w:pPr>
            <w:r w:rsidRPr="00F86D6B">
              <w:rPr>
                <w:rFonts w:ascii="Times New Roman" w:eastAsia="Times New Roman" w:hAnsi="Times New Roman" w:cs="Times New Roman"/>
                <w:rPrChange w:id="550" w:author="RSR" w:date="2025-08-13T10:31:00Z">
                  <w:rPr>
                    <w:rFonts w:ascii="Times New Roman" w:eastAsia="Times New Roman" w:hAnsi="Times New Roman" w:cs="Times New Roman"/>
                    <w:noProof/>
                  </w:rPr>
                </w:rPrChange>
              </w:rPr>
              <w:t>„Вино”</w:t>
            </w:r>
          </w:p>
          <w:p w14:paraId="7B7DD7E0" w14:textId="77777777" w:rsidR="009C0114" w:rsidRPr="00F86D6B" w:rsidRDefault="009C0114">
            <w:pPr>
              <w:spacing w:after="0" w:line="276" w:lineRule="auto"/>
              <w:jc w:val="both"/>
              <w:rPr>
                <w:rFonts w:ascii="Times New Roman" w:hAnsi="Times New Roman" w:cs="Times New Roman"/>
                <w:rPrChange w:id="551" w:author="RSR" w:date="2025-08-13T10:31:00Z">
                  <w:rPr/>
                </w:rPrChange>
              </w:rPr>
              <w:pPrChange w:id="552" w:author="RSR" w:date="2025-08-13T10:31:00Z">
                <w:pPr>
                  <w:spacing w:before="40" w:after="40"/>
                </w:pPr>
              </w:pPrChange>
            </w:pPr>
            <w:r w:rsidRPr="00F86D6B">
              <w:rPr>
                <w:rFonts w:ascii="Times New Roman" w:eastAsia="Times New Roman" w:hAnsi="Times New Roman" w:cs="Times New Roman"/>
                <w:rPrChange w:id="553" w:author="RSR" w:date="2025-08-13T10:31:00Z">
                  <w:rPr>
                    <w:rFonts w:ascii="Times New Roman" w:eastAsia="Times New Roman" w:hAnsi="Times New Roman" w:cs="Times New Roman"/>
                    <w:noProof/>
                  </w:rPr>
                </w:rPrChange>
              </w:rPr>
              <w:t>Финансовата помощ по интервенцията няма да бъде предоставяна за инвестиции, допустими за подпомагане по секторните интервенции в сектор „Вино“. Ще бъдат осигурени контролни проверки с цел избягване на двойно финансиране, които ще се прилагат за ниво инвестиционен проект. По интервенцията няма да се подпомагат дейности, свързани с конверсия на сортовия състав на насажденията, промяна на местонахождението на лозя и подобряване на техниките за управление на лозята.</w:t>
            </w:r>
          </w:p>
          <w:p w14:paraId="25CFA34A" w14:textId="77777777" w:rsidR="009C0114" w:rsidRPr="00F86D6B" w:rsidRDefault="009C0114">
            <w:pPr>
              <w:spacing w:after="0" w:line="276" w:lineRule="auto"/>
              <w:jc w:val="both"/>
              <w:rPr>
                <w:rFonts w:ascii="Times New Roman" w:hAnsi="Times New Roman" w:cs="Times New Roman"/>
                <w:rPrChange w:id="554" w:author="RSR" w:date="2025-08-13T10:31:00Z">
                  <w:rPr/>
                </w:rPrChange>
              </w:rPr>
              <w:pPrChange w:id="555" w:author="RSR" w:date="2025-08-13T10:31:00Z">
                <w:pPr>
                  <w:spacing w:before="40" w:after="40"/>
                </w:pPr>
              </w:pPrChange>
            </w:pPr>
            <w:r w:rsidRPr="00F86D6B">
              <w:rPr>
                <w:rFonts w:ascii="Times New Roman" w:eastAsia="Times New Roman" w:hAnsi="Times New Roman" w:cs="Times New Roman"/>
                <w:rPrChange w:id="556" w:author="RSR" w:date="2025-08-13T10:31:00Z">
                  <w:rPr>
                    <w:rFonts w:ascii="Times New Roman" w:eastAsia="Times New Roman" w:hAnsi="Times New Roman" w:cs="Times New Roman"/>
                    <w:noProof/>
                  </w:rPr>
                </w:rPrChange>
              </w:rPr>
              <w:t>„Пчеларство”</w:t>
            </w:r>
          </w:p>
          <w:p w14:paraId="29B80B8D" w14:textId="77777777" w:rsidR="009C0114" w:rsidRPr="00F86D6B" w:rsidRDefault="009C0114">
            <w:pPr>
              <w:spacing w:after="0" w:line="276" w:lineRule="auto"/>
              <w:jc w:val="both"/>
              <w:rPr>
                <w:rFonts w:ascii="Times New Roman" w:hAnsi="Times New Roman" w:cs="Times New Roman"/>
                <w:rPrChange w:id="557" w:author="RSR" w:date="2025-08-13T10:31:00Z">
                  <w:rPr/>
                </w:rPrChange>
              </w:rPr>
              <w:pPrChange w:id="558" w:author="RSR" w:date="2025-08-13T10:31:00Z">
                <w:pPr>
                  <w:spacing w:before="40" w:after="40"/>
                </w:pPr>
              </w:pPrChange>
            </w:pPr>
            <w:r w:rsidRPr="00F86D6B">
              <w:rPr>
                <w:rFonts w:ascii="Times New Roman" w:eastAsia="Times New Roman" w:hAnsi="Times New Roman" w:cs="Times New Roman"/>
                <w:rPrChange w:id="559" w:author="RSR" w:date="2025-08-13T10:31:00Z">
                  <w:rPr>
                    <w:rFonts w:ascii="Times New Roman" w:eastAsia="Times New Roman" w:hAnsi="Times New Roman" w:cs="Times New Roman"/>
                    <w:noProof/>
                  </w:rPr>
                </w:rPrChange>
              </w:rPr>
              <w:t>За закупуване на пчелни кошери, материални и нематериални активи за техническо оборудване, машини и съоръжения за добив и първична обработка на пчелни продукти, както и за обезпечаване на дейности, свързани с отглеждането, и здравето на пчелните семейства и за интегрирани системи за мониторинг и контрол на пчелните кошер и закупуване на специализирана техника и оборудване (включително дигитално такова) за подвижно пчеларство подпомагане ще се предоставя за видове активи, които не са одобрени за подпомагане по секторните интервенции в сектор „Пчеларство“ (I.Е.3 - Подновяване на пчелните кошери в Съюза, включително развъждане на пчели, I.Е.5 - Инвестиции в материални и нематериални активи и І.Е.4 - Рационализиране на подвижното пчеларство).</w:t>
            </w:r>
          </w:p>
          <w:p w14:paraId="149FE682" w14:textId="77777777" w:rsidR="009C0114" w:rsidRPr="00F86D6B" w:rsidRDefault="009C0114">
            <w:pPr>
              <w:spacing w:after="0" w:line="276" w:lineRule="auto"/>
              <w:jc w:val="both"/>
              <w:rPr>
                <w:rFonts w:ascii="Times New Roman" w:hAnsi="Times New Roman" w:cs="Times New Roman"/>
                <w:rPrChange w:id="560" w:author="RSR" w:date="2025-08-13T10:31:00Z">
                  <w:rPr/>
                </w:rPrChange>
              </w:rPr>
              <w:pPrChange w:id="561" w:author="RSR" w:date="2025-08-13T10:31:00Z">
                <w:pPr>
                  <w:spacing w:before="40" w:after="40"/>
                </w:pPr>
              </w:pPrChange>
            </w:pPr>
            <w:r w:rsidRPr="00F86D6B">
              <w:rPr>
                <w:rFonts w:ascii="Times New Roman" w:eastAsia="Times New Roman" w:hAnsi="Times New Roman" w:cs="Times New Roman"/>
                <w:rPrChange w:id="562" w:author="RSR" w:date="2025-08-13T10:31:00Z">
                  <w:rPr>
                    <w:rFonts w:ascii="Times New Roman" w:eastAsia="Times New Roman" w:hAnsi="Times New Roman" w:cs="Times New Roman"/>
                    <w:noProof/>
                  </w:rPr>
                </w:rPrChange>
              </w:rPr>
              <w:t>„Мляко и млечни продукти“</w:t>
            </w:r>
          </w:p>
          <w:p w14:paraId="555ACB3D" w14:textId="77777777" w:rsidR="009C0114" w:rsidRPr="00F86D6B" w:rsidRDefault="009C0114">
            <w:pPr>
              <w:spacing w:after="0" w:line="276" w:lineRule="auto"/>
              <w:jc w:val="both"/>
              <w:rPr>
                <w:rFonts w:ascii="Times New Roman" w:hAnsi="Times New Roman" w:cs="Times New Roman"/>
                <w:rPrChange w:id="563" w:author="RSR" w:date="2025-08-13T10:31:00Z">
                  <w:rPr/>
                </w:rPrChange>
              </w:rPr>
              <w:pPrChange w:id="564" w:author="RSR" w:date="2025-08-13T10:31:00Z">
                <w:pPr>
                  <w:spacing w:before="40" w:after="40"/>
                </w:pPr>
              </w:pPrChange>
            </w:pPr>
            <w:r w:rsidRPr="00F86D6B">
              <w:rPr>
                <w:rFonts w:ascii="Times New Roman" w:eastAsia="Times New Roman" w:hAnsi="Times New Roman" w:cs="Times New Roman"/>
                <w:rPrChange w:id="565" w:author="RSR" w:date="2025-08-13T10:31:00Z">
                  <w:rPr>
                    <w:rFonts w:ascii="Times New Roman" w:eastAsia="Times New Roman" w:hAnsi="Times New Roman" w:cs="Times New Roman"/>
                    <w:noProof/>
                  </w:rPr>
                </w:rPrChange>
              </w:rPr>
              <w:t>Групи и организации на производители няма да бъдат подпомагани по интервенцията за дейности, включени за подпомагане в техните Оперативни програми.</w:t>
            </w:r>
          </w:p>
          <w:p w14:paraId="1733BDFA" w14:textId="77777777" w:rsidR="009C0114" w:rsidRPr="00F86D6B" w:rsidRDefault="009C0114">
            <w:pPr>
              <w:spacing w:after="0" w:line="276" w:lineRule="auto"/>
              <w:jc w:val="both"/>
              <w:rPr>
                <w:rFonts w:ascii="Times New Roman" w:hAnsi="Times New Roman" w:cs="Times New Roman"/>
                <w:rPrChange w:id="566" w:author="RSR" w:date="2025-08-13T10:31:00Z">
                  <w:rPr/>
                </w:rPrChange>
              </w:rPr>
              <w:pPrChange w:id="567" w:author="RSR" w:date="2025-08-13T10:31:00Z">
                <w:pPr>
                  <w:spacing w:before="40" w:after="40"/>
                </w:pPr>
              </w:pPrChange>
            </w:pPr>
            <w:r w:rsidRPr="00F86D6B">
              <w:rPr>
                <w:rFonts w:ascii="Times New Roman" w:eastAsia="Times New Roman" w:hAnsi="Times New Roman" w:cs="Times New Roman"/>
                <w:rPrChange w:id="568" w:author="RSR" w:date="2025-08-13T10:31:00Z">
                  <w:rPr>
                    <w:rFonts w:ascii="Times New Roman" w:eastAsia="Times New Roman" w:hAnsi="Times New Roman" w:cs="Times New Roman"/>
                    <w:noProof/>
                  </w:rPr>
                </w:rPrChange>
              </w:rPr>
              <w:t>„Тютюн”</w:t>
            </w:r>
          </w:p>
          <w:p w14:paraId="370BD8FE" w14:textId="77777777" w:rsidR="009C0114" w:rsidRPr="00F86D6B" w:rsidRDefault="009C0114">
            <w:pPr>
              <w:spacing w:after="0" w:line="276" w:lineRule="auto"/>
              <w:jc w:val="both"/>
              <w:rPr>
                <w:rFonts w:ascii="Times New Roman" w:hAnsi="Times New Roman" w:cs="Times New Roman"/>
                <w:rPrChange w:id="569" w:author="RSR" w:date="2025-08-13T10:31:00Z">
                  <w:rPr/>
                </w:rPrChange>
              </w:rPr>
              <w:pPrChange w:id="570" w:author="RSR" w:date="2025-08-13T10:31:00Z">
                <w:pPr>
                  <w:spacing w:before="40" w:after="40"/>
                </w:pPr>
              </w:pPrChange>
            </w:pPr>
            <w:r w:rsidRPr="00F86D6B">
              <w:rPr>
                <w:rFonts w:ascii="Times New Roman" w:eastAsia="Times New Roman" w:hAnsi="Times New Roman" w:cs="Times New Roman"/>
                <w:rPrChange w:id="571" w:author="RSR" w:date="2025-08-13T10:31:00Z">
                  <w:rPr>
                    <w:rFonts w:ascii="Times New Roman" w:eastAsia="Times New Roman" w:hAnsi="Times New Roman" w:cs="Times New Roman"/>
                    <w:noProof/>
                  </w:rPr>
                </w:rPrChange>
              </w:rPr>
              <w:t>Инвестиционни дейности няма да бъдат подпомагани в сектор „Тютюн“. Производители на тютюн ще се подпомагат за дейности извън /диверсификация/ производството на тютюн.</w:t>
            </w:r>
          </w:p>
          <w:p w14:paraId="5C905273" w14:textId="77777777" w:rsidR="009C0114" w:rsidRPr="00F86D6B" w:rsidRDefault="009C0114">
            <w:pPr>
              <w:spacing w:after="0" w:line="276" w:lineRule="auto"/>
              <w:jc w:val="both"/>
              <w:rPr>
                <w:rFonts w:ascii="Times New Roman" w:hAnsi="Times New Roman" w:cs="Times New Roman"/>
                <w:rPrChange w:id="572" w:author="RSR" w:date="2025-08-13T10:31:00Z">
                  <w:rPr/>
                </w:rPrChange>
              </w:rPr>
              <w:pPrChange w:id="573" w:author="RSR" w:date="2025-08-13T10:31:00Z">
                <w:pPr>
                  <w:spacing w:before="40" w:after="40"/>
                </w:pPr>
              </w:pPrChange>
            </w:pPr>
            <w:r w:rsidRPr="00F86D6B">
              <w:rPr>
                <w:rFonts w:ascii="Times New Roman" w:eastAsia="Times New Roman" w:hAnsi="Times New Roman" w:cs="Times New Roman"/>
                <w:rPrChange w:id="574" w:author="RSR" w:date="2025-08-13T10:31:00Z">
                  <w:rPr>
                    <w:rFonts w:ascii="Times New Roman" w:eastAsia="Times New Roman" w:hAnsi="Times New Roman" w:cs="Times New Roman"/>
                    <w:noProof/>
                  </w:rPr>
                </w:rPrChange>
              </w:rPr>
              <w:t>„Зехтин”</w:t>
            </w:r>
          </w:p>
          <w:p w14:paraId="27B7FF3D" w14:textId="77777777" w:rsidR="009C0114" w:rsidRPr="00F86D6B" w:rsidRDefault="009C0114">
            <w:pPr>
              <w:spacing w:after="0" w:line="276" w:lineRule="auto"/>
              <w:jc w:val="both"/>
              <w:rPr>
                <w:rFonts w:ascii="Times New Roman" w:hAnsi="Times New Roman" w:cs="Times New Roman"/>
                <w:rPrChange w:id="575" w:author="RSR" w:date="2025-08-13T10:31:00Z">
                  <w:rPr/>
                </w:rPrChange>
              </w:rPr>
              <w:pPrChange w:id="576" w:author="RSR" w:date="2025-08-13T10:31:00Z">
                <w:pPr>
                  <w:spacing w:before="40" w:after="40"/>
                </w:pPr>
              </w:pPrChange>
            </w:pPr>
            <w:r w:rsidRPr="00F86D6B">
              <w:rPr>
                <w:rFonts w:ascii="Times New Roman" w:eastAsia="Times New Roman" w:hAnsi="Times New Roman" w:cs="Times New Roman"/>
                <w:rPrChange w:id="577" w:author="RSR" w:date="2025-08-13T10:31:00Z">
                  <w:rPr>
                    <w:rFonts w:ascii="Times New Roman" w:eastAsia="Times New Roman" w:hAnsi="Times New Roman" w:cs="Times New Roman"/>
                    <w:noProof/>
                  </w:rPr>
                </w:rPrChange>
              </w:rPr>
              <w:t>Производството, преработката и маркетинга на зехтин няма да бъдат подпомагани по интервенцията.</w:t>
            </w:r>
          </w:p>
          <w:p w14:paraId="58C78B7E" w14:textId="77777777" w:rsidR="009C0114" w:rsidRPr="00F86D6B" w:rsidRDefault="009C0114">
            <w:pPr>
              <w:spacing w:after="0" w:line="276" w:lineRule="auto"/>
              <w:jc w:val="both"/>
              <w:rPr>
                <w:rFonts w:ascii="Times New Roman" w:hAnsi="Times New Roman" w:cs="Times New Roman"/>
                <w:rPrChange w:id="578" w:author="RSR" w:date="2025-08-13T10:31:00Z">
                  <w:rPr/>
                </w:rPrChange>
              </w:rPr>
              <w:pPrChange w:id="579" w:author="RSR" w:date="2025-08-13T10:31:00Z">
                <w:pPr>
                  <w:spacing w:before="40" w:after="40"/>
                </w:pPr>
              </w:pPrChange>
            </w:pPr>
          </w:p>
          <w:p w14:paraId="7A3F53C9" w14:textId="77777777" w:rsidR="009C0114" w:rsidRPr="00F86D6B" w:rsidRDefault="009C0114">
            <w:pPr>
              <w:spacing w:after="0" w:line="276" w:lineRule="auto"/>
              <w:jc w:val="both"/>
              <w:rPr>
                <w:rFonts w:ascii="Times New Roman" w:hAnsi="Times New Roman" w:cs="Times New Roman"/>
                <w:rPrChange w:id="580" w:author="RSR" w:date="2025-08-13T10:31:00Z">
                  <w:rPr/>
                </w:rPrChange>
              </w:rPr>
              <w:pPrChange w:id="581" w:author="RSR" w:date="2025-08-13T10:31:00Z">
                <w:pPr>
                  <w:spacing w:before="40" w:after="40"/>
                </w:pPr>
              </w:pPrChange>
            </w:pPr>
            <w:r w:rsidRPr="00F86D6B">
              <w:rPr>
                <w:rFonts w:ascii="Times New Roman" w:eastAsia="Times New Roman" w:hAnsi="Times New Roman" w:cs="Times New Roman"/>
                <w:rPrChange w:id="582" w:author="RSR" w:date="2025-08-13T10:31:00Z">
                  <w:rPr>
                    <w:rFonts w:ascii="Times New Roman" w:eastAsia="Times New Roman" w:hAnsi="Times New Roman" w:cs="Times New Roman"/>
                    <w:noProof/>
                  </w:rPr>
                </w:rPrChange>
              </w:rPr>
              <w:t>Инсталациите за производство на енергия от ВЕИ трябва да са в съответствие с условията за устойчивост в Закона за енергията от възобновяеми източници.</w:t>
            </w:r>
          </w:p>
          <w:p w14:paraId="6A7E3F40" w14:textId="77777777" w:rsidR="009C0114" w:rsidRPr="00F86D6B" w:rsidRDefault="009C0114">
            <w:pPr>
              <w:spacing w:after="0" w:line="276" w:lineRule="auto"/>
              <w:jc w:val="both"/>
              <w:rPr>
                <w:rFonts w:ascii="Times New Roman" w:hAnsi="Times New Roman" w:cs="Times New Roman"/>
                <w:rPrChange w:id="583" w:author="RSR" w:date="2025-08-13T10:31:00Z">
                  <w:rPr/>
                </w:rPrChange>
              </w:rPr>
              <w:pPrChange w:id="584" w:author="RSR" w:date="2025-08-13T10:31:00Z">
                <w:pPr>
                  <w:spacing w:before="40" w:after="40"/>
                </w:pPr>
              </w:pPrChange>
            </w:pPr>
            <w:r w:rsidRPr="00F86D6B">
              <w:rPr>
                <w:rFonts w:ascii="Times New Roman" w:eastAsia="Times New Roman" w:hAnsi="Times New Roman" w:cs="Times New Roman"/>
                <w:rPrChange w:id="585" w:author="RSR" w:date="2025-08-13T10:31:00Z">
                  <w:rPr>
                    <w:rFonts w:ascii="Times New Roman" w:eastAsia="Times New Roman" w:hAnsi="Times New Roman" w:cs="Times New Roman"/>
                    <w:noProof/>
                  </w:rPr>
                </w:rPrChange>
              </w:rPr>
              <w:t>Не се предоставя подпомагане за дейности и инвестиции, които биха навредили на околната среда. Инвестициите, включени в проектното предложение, трябва да са придружени от документ от компетентния орган по околна среда (РИОСВ/МОСВ/БД), издадени по реда на ЗООС и/или ЗБР и ЗВ.</w:t>
            </w:r>
          </w:p>
          <w:p w14:paraId="084D768F" w14:textId="77777777" w:rsidR="009C0114" w:rsidRPr="00F86D6B" w:rsidRDefault="009C0114">
            <w:pPr>
              <w:spacing w:after="0" w:line="276" w:lineRule="auto"/>
              <w:jc w:val="both"/>
              <w:rPr>
                <w:rFonts w:ascii="Times New Roman" w:hAnsi="Times New Roman" w:cs="Times New Roman"/>
                <w:rPrChange w:id="586" w:author="RSR" w:date="2025-08-13T10:31:00Z">
                  <w:rPr/>
                </w:rPrChange>
              </w:rPr>
              <w:pPrChange w:id="587" w:author="RSR" w:date="2025-08-13T10:31:00Z">
                <w:pPr>
                  <w:spacing w:before="40" w:after="40"/>
                </w:pPr>
              </w:pPrChange>
            </w:pPr>
            <w:r w:rsidRPr="00F86D6B">
              <w:rPr>
                <w:rFonts w:ascii="Times New Roman" w:eastAsia="Times New Roman" w:hAnsi="Times New Roman" w:cs="Times New Roman"/>
                <w:rPrChange w:id="588" w:author="RSR" w:date="2025-08-13T10:31:00Z">
                  <w:rPr>
                    <w:rFonts w:ascii="Times New Roman" w:eastAsia="Times New Roman" w:hAnsi="Times New Roman" w:cs="Times New Roman"/>
                    <w:noProof/>
                  </w:rPr>
                </w:rPrChange>
              </w:rPr>
              <w:t>Не се подпомагат дейности по интервенцията, които попадат в обхвата на защитена зона BG0002016 „Рибарници Пловдив".</w:t>
            </w:r>
          </w:p>
          <w:p w14:paraId="1ECA0C8A" w14:textId="77777777" w:rsidR="009C0114" w:rsidRPr="00F86D6B" w:rsidRDefault="009C0114">
            <w:pPr>
              <w:spacing w:after="0" w:line="276" w:lineRule="auto"/>
              <w:jc w:val="both"/>
              <w:rPr>
                <w:rFonts w:ascii="Times New Roman" w:hAnsi="Times New Roman" w:cs="Times New Roman"/>
                <w:rPrChange w:id="589" w:author="RSR" w:date="2025-08-13T10:31:00Z">
                  <w:rPr/>
                </w:rPrChange>
              </w:rPr>
              <w:pPrChange w:id="590" w:author="RSR" w:date="2025-08-13T10:31:00Z">
                <w:pPr>
                  <w:spacing w:before="40" w:after="40"/>
                </w:pPr>
              </w:pPrChange>
            </w:pPr>
            <w:r w:rsidRPr="00F86D6B">
              <w:rPr>
                <w:rFonts w:ascii="Times New Roman" w:eastAsia="Times New Roman" w:hAnsi="Times New Roman" w:cs="Times New Roman"/>
                <w:rPrChange w:id="591" w:author="RSR" w:date="2025-08-13T10:31:00Z">
                  <w:rPr>
                    <w:rFonts w:ascii="Times New Roman" w:eastAsia="Times New Roman" w:hAnsi="Times New Roman" w:cs="Times New Roman"/>
                    <w:noProof/>
                  </w:rPr>
                </w:rPrChange>
              </w:rPr>
              <w:t>·Материалните и нематериалните инвестиции включени в проектното предложение трябва да са в съответствие с параметрите и дейностите, обект на подпомагане и включени в разработения бизнес план;</w:t>
            </w:r>
          </w:p>
          <w:p w14:paraId="484FD3A3" w14:textId="77777777" w:rsidR="009C0114" w:rsidRPr="00F86D6B" w:rsidRDefault="009C0114">
            <w:pPr>
              <w:spacing w:after="0" w:line="276" w:lineRule="auto"/>
              <w:jc w:val="both"/>
              <w:rPr>
                <w:rFonts w:ascii="Times New Roman" w:hAnsi="Times New Roman" w:cs="Times New Roman"/>
                <w:rPrChange w:id="592" w:author="RSR" w:date="2025-08-13T10:31:00Z">
                  <w:rPr/>
                </w:rPrChange>
              </w:rPr>
              <w:pPrChange w:id="593" w:author="RSR" w:date="2025-08-13T10:31:00Z">
                <w:pPr>
                  <w:spacing w:before="40" w:after="40"/>
                </w:pPr>
              </w:pPrChange>
            </w:pPr>
            <w:r w:rsidRPr="00F86D6B">
              <w:rPr>
                <w:rFonts w:ascii="Times New Roman" w:eastAsia="Times New Roman" w:hAnsi="Times New Roman" w:cs="Times New Roman"/>
                <w:rPrChange w:id="594" w:author="RSR" w:date="2025-08-13T10:31:00Z">
                  <w:rPr>
                    <w:rFonts w:ascii="Times New Roman" w:eastAsia="Times New Roman" w:hAnsi="Times New Roman" w:cs="Times New Roman"/>
                    <w:noProof/>
                  </w:rPr>
                </w:rPrChange>
              </w:rPr>
              <w:t>·За колективни инвестиции - да са свързани с основната земеделска дейност по производство и/или съхранение на селскостопански продукти, произведени от техните членове, както и подготовка на продукцията за продажба;</w:t>
            </w:r>
          </w:p>
          <w:p w14:paraId="3976F553" w14:textId="77777777" w:rsidR="009C0114" w:rsidRPr="00F86D6B" w:rsidRDefault="009C0114">
            <w:pPr>
              <w:spacing w:after="0" w:line="276" w:lineRule="auto"/>
              <w:jc w:val="both"/>
              <w:rPr>
                <w:rFonts w:ascii="Times New Roman" w:hAnsi="Times New Roman" w:cs="Times New Roman"/>
                <w:rPrChange w:id="595" w:author="RSR" w:date="2025-08-13T10:31:00Z">
                  <w:rPr/>
                </w:rPrChange>
              </w:rPr>
              <w:pPrChange w:id="596" w:author="RSR" w:date="2025-08-13T10:31:00Z">
                <w:pPr>
                  <w:spacing w:before="40" w:after="40"/>
                </w:pPr>
              </w:pPrChange>
            </w:pPr>
            <w:r w:rsidRPr="00F86D6B">
              <w:rPr>
                <w:rFonts w:ascii="Times New Roman" w:eastAsia="Times New Roman" w:hAnsi="Times New Roman" w:cs="Times New Roman"/>
                <w:rPrChange w:id="597" w:author="RSR" w:date="2025-08-13T10:31:00Z">
                  <w:rPr>
                    <w:rFonts w:ascii="Times New Roman" w:eastAsia="Times New Roman" w:hAnsi="Times New Roman" w:cs="Times New Roman"/>
                    <w:noProof/>
                  </w:rPr>
                </w:rPrChange>
              </w:rPr>
              <w:t>·Инвестициите за напояване трябва да са в съответствие с Плана за управление на речните басейни /ПУРБ/ и трябва да са съвместими с постигането на добро състояние на водните обекти, съгласно Директива 2000/60/ЕО;</w:t>
            </w:r>
          </w:p>
          <w:p w14:paraId="23AE3437" w14:textId="77777777" w:rsidR="009C0114" w:rsidRPr="00F86D6B" w:rsidRDefault="009C0114">
            <w:pPr>
              <w:spacing w:after="0" w:line="276" w:lineRule="auto"/>
              <w:jc w:val="both"/>
              <w:rPr>
                <w:rFonts w:ascii="Times New Roman" w:hAnsi="Times New Roman" w:cs="Times New Roman"/>
                <w:rPrChange w:id="598" w:author="RSR" w:date="2025-08-13T10:31:00Z">
                  <w:rPr/>
                </w:rPrChange>
              </w:rPr>
              <w:pPrChange w:id="599" w:author="RSR" w:date="2025-08-13T10:31:00Z">
                <w:pPr>
                  <w:spacing w:before="40" w:after="40"/>
                </w:pPr>
              </w:pPrChange>
            </w:pPr>
            <w:r w:rsidRPr="00F86D6B">
              <w:rPr>
                <w:rFonts w:ascii="Times New Roman" w:eastAsia="Times New Roman" w:hAnsi="Times New Roman" w:cs="Times New Roman"/>
                <w:rPrChange w:id="600" w:author="RSR" w:date="2025-08-13T10:31:00Z">
                  <w:rPr>
                    <w:rFonts w:ascii="Times New Roman" w:eastAsia="Times New Roman" w:hAnsi="Times New Roman" w:cs="Times New Roman"/>
                    <w:noProof/>
                  </w:rPr>
                </w:rPrChange>
              </w:rPr>
              <w:t>·Финансова помощ за инвестиции за постигане на съответствие с нововъведени стандарти на Съюза ще се предоставя, като с цел съобразяване с тези изисквания подпомагането може да бъде предоставено в рамките на 24 месеца от датата, на която изискванията стават задължителни за земеделските стопанства;</w:t>
            </w:r>
          </w:p>
          <w:p w14:paraId="6D15EB42" w14:textId="77777777" w:rsidR="009C0114" w:rsidRPr="00F86D6B" w:rsidRDefault="009C0114">
            <w:pPr>
              <w:spacing w:after="0" w:line="276" w:lineRule="auto"/>
              <w:jc w:val="both"/>
              <w:rPr>
                <w:rFonts w:ascii="Times New Roman" w:hAnsi="Times New Roman" w:cs="Times New Roman"/>
                <w:rPrChange w:id="601" w:author="RSR" w:date="2025-08-13T10:31:00Z">
                  <w:rPr/>
                </w:rPrChange>
              </w:rPr>
              <w:pPrChange w:id="602" w:author="RSR" w:date="2025-08-13T10:31:00Z">
                <w:pPr>
                  <w:spacing w:before="40" w:after="40"/>
                </w:pPr>
              </w:pPrChange>
            </w:pPr>
            <w:r w:rsidRPr="00F86D6B">
              <w:rPr>
                <w:rFonts w:ascii="Times New Roman" w:eastAsia="Times New Roman" w:hAnsi="Times New Roman" w:cs="Times New Roman"/>
                <w:rPrChange w:id="603" w:author="RSR" w:date="2025-08-13T10:31:00Z">
                  <w:rPr>
                    <w:rFonts w:ascii="Times New Roman" w:eastAsia="Times New Roman" w:hAnsi="Times New Roman" w:cs="Times New Roman"/>
                    <w:noProof/>
                  </w:rPr>
                </w:rPrChange>
              </w:rPr>
              <w:t>·</w:t>
            </w:r>
          </w:p>
          <w:p w14:paraId="7CEF358A" w14:textId="77777777" w:rsidR="009C0114" w:rsidRPr="00F86D6B" w:rsidRDefault="009C0114">
            <w:pPr>
              <w:spacing w:after="0" w:line="276" w:lineRule="auto"/>
              <w:jc w:val="both"/>
              <w:rPr>
                <w:rFonts w:ascii="Times New Roman" w:hAnsi="Times New Roman" w:cs="Times New Roman"/>
                <w:rPrChange w:id="604" w:author="RSR" w:date="2025-08-13T10:31:00Z">
                  <w:rPr/>
                </w:rPrChange>
              </w:rPr>
              <w:pPrChange w:id="605" w:author="RSR" w:date="2025-08-13T10:31:00Z">
                <w:pPr>
                  <w:spacing w:before="40" w:after="40"/>
                </w:pPr>
              </w:pPrChange>
            </w:pPr>
            <w:r w:rsidRPr="00F86D6B">
              <w:rPr>
                <w:rFonts w:ascii="Times New Roman" w:eastAsia="Times New Roman" w:hAnsi="Times New Roman" w:cs="Times New Roman"/>
                <w:rPrChange w:id="606" w:author="RSR" w:date="2025-08-13T10:31:00Z">
                  <w:rPr>
                    <w:rFonts w:ascii="Times New Roman" w:eastAsia="Times New Roman" w:hAnsi="Times New Roman" w:cs="Times New Roman"/>
                    <w:noProof/>
                  </w:rPr>
                </w:rPrChange>
              </w:rPr>
              <w:t>·По-специално не се финансират дейности и инвестиции в напоителни системи, които не допринасят за постигането или запазването на доброто състояние на свързаното водно тяло или тела в съответствие с Плана за управление на речните басейни (ПУРБ).</w:t>
            </w:r>
          </w:p>
          <w:p w14:paraId="7FE5E4FE" w14:textId="77777777" w:rsidR="009C0114" w:rsidRPr="00F86D6B" w:rsidRDefault="009C0114">
            <w:pPr>
              <w:spacing w:after="0" w:line="276" w:lineRule="auto"/>
              <w:jc w:val="both"/>
              <w:rPr>
                <w:rFonts w:ascii="Times New Roman" w:hAnsi="Times New Roman" w:cs="Times New Roman"/>
                <w:rPrChange w:id="607" w:author="RSR" w:date="2025-08-13T10:31:00Z">
                  <w:rPr/>
                </w:rPrChange>
              </w:rPr>
              <w:pPrChange w:id="608" w:author="RSR" w:date="2025-08-13T10:31:00Z">
                <w:pPr>
                  <w:spacing w:before="40" w:after="40"/>
                </w:pPr>
              </w:pPrChange>
            </w:pPr>
            <w:r w:rsidRPr="00F86D6B">
              <w:rPr>
                <w:rFonts w:ascii="Times New Roman" w:eastAsia="Times New Roman" w:hAnsi="Times New Roman" w:cs="Times New Roman"/>
                <w:rPrChange w:id="609" w:author="RSR" w:date="2025-08-13T10:31:00Z">
                  <w:rPr>
                    <w:rFonts w:ascii="Times New Roman" w:eastAsia="Times New Roman" w:hAnsi="Times New Roman" w:cs="Times New Roman"/>
                    <w:noProof/>
                  </w:rPr>
                </w:rPrChange>
              </w:rPr>
              <w:t>·Подпомагат се дейности и инвестиции в напоителни системи в нови и съществуващи напоявани площи, при условие че същите съответстват на чл. 73 и чл. 74 от Регламент (ЕС)</w:t>
            </w:r>
            <w:ins w:id="610" w:author="RSR" w:date="2025-08-08T13:28:00Z">
              <w:r w:rsidR="0013347F" w:rsidRPr="00F86D6B">
                <w:rPr>
                  <w:rFonts w:ascii="Times New Roman" w:eastAsia="Times New Roman" w:hAnsi="Times New Roman" w:cs="Times New Roman"/>
                </w:rPr>
                <w:t xml:space="preserve"> </w:t>
              </w:r>
            </w:ins>
            <w:r w:rsidRPr="00F86D6B">
              <w:rPr>
                <w:rFonts w:ascii="Times New Roman" w:eastAsia="Times New Roman" w:hAnsi="Times New Roman" w:cs="Times New Roman"/>
                <w:rPrChange w:id="611" w:author="RSR" w:date="2025-08-13T10:31:00Z">
                  <w:rPr>
                    <w:rFonts w:ascii="Times New Roman" w:eastAsia="Times New Roman" w:hAnsi="Times New Roman" w:cs="Times New Roman"/>
                    <w:noProof/>
                  </w:rPr>
                </w:rPrChange>
              </w:rPr>
              <w:t>2021/2015 от 02 декември 2021 година.</w:t>
            </w:r>
          </w:p>
          <w:p w14:paraId="318ED9D6" w14:textId="77777777" w:rsidR="009C0114" w:rsidRPr="00F86D6B" w:rsidRDefault="009C0114">
            <w:pPr>
              <w:spacing w:after="0" w:line="276" w:lineRule="auto"/>
              <w:jc w:val="both"/>
              <w:rPr>
                <w:rFonts w:ascii="Times New Roman" w:hAnsi="Times New Roman" w:cs="Times New Roman"/>
                <w:rPrChange w:id="612" w:author="RSR" w:date="2025-08-13T10:31:00Z">
                  <w:rPr/>
                </w:rPrChange>
              </w:rPr>
              <w:pPrChange w:id="613" w:author="RSR" w:date="2025-08-13T10:31:00Z">
                <w:pPr>
                  <w:spacing w:before="40" w:after="40"/>
                </w:pPr>
              </w:pPrChange>
            </w:pPr>
            <w:r w:rsidRPr="00F86D6B">
              <w:rPr>
                <w:rFonts w:ascii="Times New Roman" w:eastAsia="Times New Roman" w:hAnsi="Times New Roman" w:cs="Times New Roman"/>
                <w:rPrChange w:id="614" w:author="RSR" w:date="2025-08-13T10:31:00Z">
                  <w:rPr>
                    <w:rFonts w:ascii="Times New Roman" w:eastAsia="Times New Roman" w:hAnsi="Times New Roman" w:cs="Times New Roman"/>
                    <w:noProof/>
                  </w:rPr>
                </w:rPrChange>
              </w:rPr>
              <w:t>·Подпомагат се дейности и инвестиции, които осигуряват възможност за измерване на потреблението на вода на равнището на подпомаганата инвестиция;</w:t>
            </w:r>
          </w:p>
          <w:p w14:paraId="5047C06E" w14:textId="77777777" w:rsidR="009C0114" w:rsidRPr="00F94431" w:rsidRDefault="009C0114">
            <w:pPr>
              <w:spacing w:after="0" w:line="276" w:lineRule="auto"/>
              <w:jc w:val="both"/>
              <w:rPr>
                <w:rFonts w:ascii="Times New Roman" w:hAnsi="Times New Roman" w:cs="Times New Roman"/>
                <w:rPrChange w:id="615" w:author="Elena A. Ivanova" w:date="2025-08-19T10:50:00Z">
                  <w:rPr/>
                </w:rPrChange>
              </w:rPr>
              <w:pPrChange w:id="616" w:author="RSR" w:date="2025-08-13T10:31:00Z">
                <w:pPr>
                  <w:spacing w:before="40" w:after="40"/>
                </w:pPr>
              </w:pPrChange>
            </w:pPr>
            <w:r w:rsidRPr="00F86D6B">
              <w:rPr>
                <w:rFonts w:ascii="Times New Roman" w:eastAsia="Times New Roman" w:hAnsi="Times New Roman" w:cs="Times New Roman"/>
                <w:rPrChange w:id="617" w:author="RSR" w:date="2025-08-13T10:31:00Z">
                  <w:rPr>
                    <w:rFonts w:ascii="Times New Roman" w:eastAsia="Times New Roman" w:hAnsi="Times New Roman" w:cs="Times New Roman"/>
                    <w:noProof/>
                  </w:rPr>
                </w:rPrChange>
              </w:rPr>
              <w:t>·В случай на дейности и инвестиции в подобряване на съществуваща напоителна инсталация или елемент от напоителна инфраструктура,</w:t>
            </w:r>
            <w:ins w:id="618" w:author="RSR" w:date="2025-08-08T13:32:00Z">
              <w:r w:rsidR="0013347F" w:rsidRPr="00F86D6B">
                <w:rPr>
                  <w:rFonts w:ascii="Times New Roman" w:eastAsia="Times New Roman" w:hAnsi="Times New Roman" w:cs="Times New Roman"/>
                </w:rPr>
                <w:t xml:space="preserve"> </w:t>
              </w:r>
            </w:ins>
            <w:r w:rsidRPr="00F86D6B">
              <w:rPr>
                <w:rFonts w:ascii="Times New Roman" w:eastAsia="Times New Roman" w:hAnsi="Times New Roman" w:cs="Times New Roman"/>
                <w:rPrChange w:id="619" w:author="RSR" w:date="2025-08-13T10:31:00Z">
                  <w:rPr>
                    <w:rFonts w:ascii="Times New Roman" w:eastAsia="Times New Roman" w:hAnsi="Times New Roman" w:cs="Times New Roman"/>
                    <w:noProof/>
                  </w:rPr>
                </w:rPrChange>
              </w:rPr>
              <w:t>те трябва да осигуряват потенциални икономии на вода, отразяващи техническите параметри на съществуващата инсталация или инфраструктура. Когато тези дейности и инвестиции са свързани с обект от подпочвени или повърхностни води, чието състояние е определено като недобро в съответния план за управление на речния басейн</w:t>
            </w:r>
            <w:ins w:id="620" w:author="RSR" w:date="2025-08-08T13:34:00Z">
              <w:r w:rsidR="0013347F" w:rsidRPr="00F86D6B">
                <w:rPr>
                  <w:rFonts w:ascii="Times New Roman" w:hAnsi="Times New Roman" w:cs="Times New Roman"/>
                  <w:color w:val="333333"/>
                  <w:shd w:val="clear" w:color="auto" w:fill="FFFFFF"/>
                  <w:rPrChange w:id="621" w:author="RSR" w:date="2025-08-13T10:31:00Z">
                    <w:rPr>
                      <w:rFonts w:ascii="Arial Unicode MS" w:hAnsi="Arial Unicode MS"/>
                      <w:color w:val="333333"/>
                      <w:sz w:val="21"/>
                      <w:szCs w:val="21"/>
                      <w:shd w:val="clear" w:color="auto" w:fill="FFFFFF"/>
                    </w:rPr>
                  </w:rPrChange>
                </w:rPr>
                <w:t xml:space="preserve"> </w:t>
              </w:r>
              <w:r w:rsidR="0013347F" w:rsidRPr="00F86D6B">
                <w:rPr>
                  <w:rFonts w:ascii="Times New Roman" w:eastAsia="Times New Roman" w:hAnsi="Times New Roman" w:cs="Times New Roman"/>
                </w:rPr>
                <w:t>по причини</w:t>
              </w:r>
            </w:ins>
            <w:r w:rsidRPr="00F86D6B">
              <w:rPr>
                <w:rFonts w:ascii="Times New Roman" w:eastAsia="Times New Roman" w:hAnsi="Times New Roman" w:cs="Times New Roman"/>
                <w:rPrChange w:id="622" w:author="RSR" w:date="2025-08-13T10:31:00Z">
                  <w:rPr>
                    <w:rFonts w:ascii="Times New Roman" w:eastAsia="Times New Roman" w:hAnsi="Times New Roman" w:cs="Times New Roman"/>
                    <w:noProof/>
                  </w:rPr>
                </w:rPrChange>
              </w:rPr>
              <w:t>, свързани с количеството на водите, трябва да е налице ефективно намаляване на потреблението на вода, допринасящо за постигането на добро състояние на тези водни обекти. В тези случаи се подпомагат дейности и инвестиции, които осигуряват най-</w:t>
            </w:r>
            <w:r w:rsidRPr="00F94431">
              <w:rPr>
                <w:rFonts w:ascii="Times New Roman" w:eastAsia="Times New Roman" w:hAnsi="Times New Roman" w:cs="Times New Roman"/>
                <w:rPrChange w:id="623" w:author="Elena A. Ivanova" w:date="2025-08-19T10:50:00Z">
                  <w:rPr>
                    <w:rFonts w:ascii="Times New Roman" w:eastAsia="Times New Roman" w:hAnsi="Times New Roman" w:cs="Times New Roman"/>
                    <w:noProof/>
                  </w:rPr>
                </w:rPrChange>
              </w:rPr>
              <w:t>малко 20% потенциална икономия на вода и минимум 60% ефективно намаляване на потреблението на вода (процентните нива ще бъдат актуализирани след приемане на ПУРБ 2022-2027 г., съгласно чл. 159, ал. 3 от Закона за водите).</w:t>
            </w:r>
          </w:p>
          <w:p w14:paraId="6BAE260F" w14:textId="77777777" w:rsidR="009C0114" w:rsidRPr="00F86D6B" w:rsidRDefault="009C0114">
            <w:pPr>
              <w:spacing w:after="0" w:line="276" w:lineRule="auto"/>
              <w:jc w:val="both"/>
              <w:rPr>
                <w:rFonts w:ascii="Times New Roman" w:hAnsi="Times New Roman" w:cs="Times New Roman"/>
                <w:rPrChange w:id="624" w:author="RSR" w:date="2025-08-13T10:31:00Z">
                  <w:rPr/>
                </w:rPrChange>
              </w:rPr>
              <w:pPrChange w:id="625" w:author="RSR" w:date="2025-08-13T10:31:00Z">
                <w:pPr>
                  <w:spacing w:before="40" w:after="40"/>
                </w:pPr>
              </w:pPrChange>
            </w:pPr>
            <w:r w:rsidRPr="00F94431">
              <w:rPr>
                <w:rFonts w:ascii="Times New Roman" w:eastAsia="Times New Roman" w:hAnsi="Times New Roman" w:cs="Times New Roman"/>
                <w:rPrChange w:id="626" w:author="Elena A. Ivanova" w:date="2025-08-19T10:50:00Z">
                  <w:rPr>
                    <w:rFonts w:ascii="Times New Roman" w:eastAsia="Times New Roman" w:hAnsi="Times New Roman" w:cs="Times New Roman"/>
                    <w:noProof/>
                  </w:rPr>
                </w:rPrChange>
              </w:rPr>
              <w:t>Това изискване не се</w:t>
            </w:r>
            <w:r w:rsidRPr="00F86D6B">
              <w:rPr>
                <w:rFonts w:ascii="Times New Roman" w:eastAsia="Times New Roman" w:hAnsi="Times New Roman" w:cs="Times New Roman"/>
                <w:rPrChange w:id="627" w:author="RSR" w:date="2025-08-13T10:31:00Z">
                  <w:rPr>
                    <w:rFonts w:ascii="Times New Roman" w:eastAsia="Times New Roman" w:hAnsi="Times New Roman" w:cs="Times New Roman"/>
                    <w:noProof/>
                  </w:rPr>
                </w:rPrChange>
              </w:rPr>
              <w:t xml:space="preserve"> прилага за инвестиция в съществуващо съоръжение, която засяга единствено енергийната ефективност, нито до инвестиция за създаване на резервоар, нито до инвестиция в използване на рециклирана вода, която не засяга обект от подпочвени или повърхностни води</w:t>
            </w:r>
          </w:p>
          <w:p w14:paraId="12F6EF15" w14:textId="77777777" w:rsidR="009C0114" w:rsidRPr="00F86D6B" w:rsidRDefault="009C0114">
            <w:pPr>
              <w:spacing w:after="0" w:line="276" w:lineRule="auto"/>
              <w:jc w:val="both"/>
              <w:rPr>
                <w:rFonts w:ascii="Times New Roman" w:hAnsi="Times New Roman" w:cs="Times New Roman"/>
                <w:rPrChange w:id="628" w:author="RSR" w:date="2025-08-13T10:31:00Z">
                  <w:rPr/>
                </w:rPrChange>
              </w:rPr>
              <w:pPrChange w:id="629" w:author="RSR" w:date="2025-08-13T10:31:00Z">
                <w:pPr>
                  <w:spacing w:before="40" w:after="40"/>
                </w:pPr>
              </w:pPrChange>
            </w:pPr>
            <w:r w:rsidRPr="00F86D6B">
              <w:rPr>
                <w:rFonts w:ascii="Times New Roman" w:eastAsia="Times New Roman" w:hAnsi="Times New Roman" w:cs="Times New Roman"/>
                <w:rPrChange w:id="630" w:author="RSR" w:date="2025-08-13T10:31:00Z">
                  <w:rPr>
                    <w:rFonts w:ascii="Times New Roman" w:eastAsia="Times New Roman" w:hAnsi="Times New Roman" w:cs="Times New Roman"/>
                    <w:noProof/>
                  </w:rPr>
                </w:rPrChange>
              </w:rPr>
              <w:t>·Подпомагат се инвестиции в използването на рециклирана вода като алтернативно водоснабдяване само ако снабдяването и използването на такива води е в съответствие с Регламент (ЕС) 2020/741 на Европейския парламент и на Съвета.</w:t>
            </w:r>
          </w:p>
          <w:p w14:paraId="263EC62E" w14:textId="77777777" w:rsidR="009C0114" w:rsidRPr="00F86D6B" w:rsidRDefault="009C0114">
            <w:pPr>
              <w:spacing w:after="0" w:line="276" w:lineRule="auto"/>
              <w:jc w:val="both"/>
              <w:rPr>
                <w:rFonts w:ascii="Times New Roman" w:hAnsi="Times New Roman" w:cs="Times New Roman"/>
                <w:rPrChange w:id="631" w:author="RSR" w:date="2025-08-13T10:31:00Z">
                  <w:rPr/>
                </w:rPrChange>
              </w:rPr>
              <w:pPrChange w:id="632" w:author="RSR" w:date="2025-08-13T10:31:00Z">
                <w:pPr>
                  <w:spacing w:before="40" w:after="40"/>
                </w:pPr>
              </w:pPrChange>
            </w:pPr>
            <w:r w:rsidRPr="00F86D6B">
              <w:rPr>
                <w:rFonts w:ascii="Times New Roman" w:eastAsia="Times New Roman" w:hAnsi="Times New Roman" w:cs="Times New Roman"/>
                <w:rPrChange w:id="633" w:author="RSR" w:date="2025-08-13T10:31:00Z">
                  <w:rPr>
                    <w:rFonts w:ascii="Times New Roman" w:eastAsia="Times New Roman" w:hAnsi="Times New Roman" w:cs="Times New Roman"/>
                    <w:noProof/>
                  </w:rPr>
                </w:rPrChange>
              </w:rPr>
              <w:t>·Предоставя се подкрепа за инвестиции, които водят до нетно увеличение на напояваната площ, засягаща обект от подпочвени или повърхностни води, само ако състоянието на водния обект не попада в категория по-ниска от „добро състояние“ в съответния план за управление на речния басейн поради съображения, свързани с количеството на водите и анализ на въздействието върху околната среда сочи, че инвестицията няма да доведе до значително отрицателно въздействие върху околната среда.</w:t>
            </w:r>
          </w:p>
          <w:p w14:paraId="5145AC79" w14:textId="77777777" w:rsidR="009C0114" w:rsidRPr="00F86D6B" w:rsidRDefault="009C0114">
            <w:pPr>
              <w:spacing w:after="0" w:line="276" w:lineRule="auto"/>
              <w:jc w:val="both"/>
              <w:rPr>
                <w:rFonts w:ascii="Times New Roman" w:hAnsi="Times New Roman" w:cs="Times New Roman"/>
                <w:rPrChange w:id="634" w:author="RSR" w:date="2025-08-13T10:31:00Z">
                  <w:rPr/>
                </w:rPrChange>
              </w:rPr>
              <w:pPrChange w:id="635" w:author="RSR" w:date="2025-08-13T10:31:00Z">
                <w:pPr>
                  <w:spacing w:before="40" w:after="40"/>
                </w:pPr>
              </w:pPrChange>
            </w:pPr>
            <w:r w:rsidRPr="00F86D6B">
              <w:rPr>
                <w:rFonts w:ascii="Times New Roman" w:eastAsia="Times New Roman" w:hAnsi="Times New Roman" w:cs="Times New Roman"/>
                <w:rPrChange w:id="636" w:author="RSR" w:date="2025-08-13T10:31:00Z">
                  <w:rPr>
                    <w:rFonts w:ascii="Times New Roman" w:eastAsia="Times New Roman" w:hAnsi="Times New Roman" w:cs="Times New Roman"/>
                    <w:noProof/>
                  </w:rPr>
                </w:rPrChange>
              </w:rPr>
              <w:t>·Инвестиции в създаването или разширяването на резервоар за целите на напояването, се подпомагат само ако това не води до значително отрицателно въздействие върху околната среда.</w:t>
            </w:r>
          </w:p>
          <w:p w14:paraId="78F68F05" w14:textId="77777777" w:rsidR="009C0114" w:rsidRPr="00F86D6B" w:rsidRDefault="009C0114">
            <w:pPr>
              <w:spacing w:after="0" w:line="276" w:lineRule="auto"/>
              <w:jc w:val="both"/>
              <w:rPr>
                <w:rFonts w:ascii="Times New Roman" w:hAnsi="Times New Roman" w:cs="Times New Roman"/>
                <w:rPrChange w:id="637" w:author="RSR" w:date="2025-08-13T10:31:00Z">
                  <w:rPr/>
                </w:rPrChange>
              </w:rPr>
              <w:pPrChange w:id="638" w:author="RSR" w:date="2025-08-13T10:31:00Z">
                <w:pPr>
                  <w:spacing w:before="40" w:after="40"/>
                </w:pPr>
              </w:pPrChange>
            </w:pPr>
            <w:r w:rsidRPr="00F86D6B">
              <w:rPr>
                <w:rFonts w:ascii="Times New Roman" w:eastAsia="Times New Roman" w:hAnsi="Times New Roman" w:cs="Times New Roman"/>
                <w:rPrChange w:id="639" w:author="RSR" w:date="2025-08-13T10:31:00Z">
                  <w:rPr>
                    <w:rFonts w:ascii="Times New Roman" w:eastAsia="Times New Roman" w:hAnsi="Times New Roman" w:cs="Times New Roman"/>
                    <w:noProof/>
                  </w:rPr>
                </w:rPrChange>
              </w:rPr>
              <w:t>Допустими дейности:</w:t>
            </w:r>
          </w:p>
          <w:p w14:paraId="25D9B6B1" w14:textId="77777777" w:rsidR="009C0114" w:rsidRPr="00F86D6B" w:rsidRDefault="009C0114">
            <w:pPr>
              <w:spacing w:after="0" w:line="276" w:lineRule="auto"/>
              <w:jc w:val="both"/>
              <w:rPr>
                <w:rFonts w:ascii="Times New Roman" w:hAnsi="Times New Roman" w:cs="Times New Roman"/>
                <w:rPrChange w:id="640" w:author="RSR" w:date="2025-08-13T10:31:00Z">
                  <w:rPr/>
                </w:rPrChange>
              </w:rPr>
              <w:pPrChange w:id="641" w:author="RSR" w:date="2025-08-13T10:31:00Z">
                <w:pPr>
                  <w:spacing w:before="40" w:after="40"/>
                  <w:jc w:val="both"/>
                </w:pPr>
              </w:pPrChange>
            </w:pPr>
            <w:r w:rsidRPr="00F86D6B">
              <w:rPr>
                <w:rFonts w:ascii="Times New Roman" w:eastAsia="Times New Roman" w:hAnsi="Times New Roman" w:cs="Times New Roman"/>
                <w:rPrChange w:id="642" w:author="RSR" w:date="2025-08-13T10:31:00Z">
                  <w:rPr>
                    <w:rFonts w:ascii="Times New Roman" w:eastAsia="Times New Roman" w:hAnsi="Times New Roman" w:cs="Times New Roman"/>
                    <w:noProof/>
                  </w:rPr>
                </w:rPrChange>
              </w:rPr>
              <w:t>Подкрепа в рамките на интервенцията се предоставя в съответствие с чл. 73 и чл.74 от Регламент (ЕС) 2021/2115 от 02 декември 2021 година само за материални и/или нематериални активи, в това число машини, съоръжения, оборудване, включително и недвижима собственост, както и общи разходи, свързани с подпомаганата дейност.</w:t>
            </w:r>
          </w:p>
          <w:p w14:paraId="2C427227" w14:textId="77777777" w:rsidR="009C0114" w:rsidRPr="00F86D6B" w:rsidRDefault="009C0114">
            <w:pPr>
              <w:spacing w:after="0" w:line="276" w:lineRule="auto"/>
              <w:jc w:val="both"/>
              <w:rPr>
                <w:rFonts w:ascii="Times New Roman" w:hAnsi="Times New Roman" w:cs="Times New Roman"/>
                <w:rPrChange w:id="643" w:author="RSR" w:date="2025-08-13T10:31:00Z">
                  <w:rPr/>
                </w:rPrChange>
              </w:rPr>
              <w:pPrChange w:id="644" w:author="RSR" w:date="2025-08-13T10:31:00Z">
                <w:pPr>
                  <w:spacing w:before="40" w:after="40"/>
                </w:pPr>
              </w:pPrChange>
            </w:pPr>
            <w:r w:rsidRPr="00F86D6B">
              <w:rPr>
                <w:rFonts w:ascii="Times New Roman" w:eastAsia="Times New Roman" w:hAnsi="Times New Roman" w:cs="Times New Roman"/>
                <w:rPrChange w:id="645" w:author="RSR" w:date="2025-08-13T10:31:00Z">
                  <w:rPr>
                    <w:rFonts w:ascii="Times New Roman" w:eastAsia="Times New Roman" w:hAnsi="Times New Roman" w:cs="Times New Roman"/>
                    <w:noProof/>
                  </w:rPr>
                </w:rPrChange>
              </w:rPr>
              <w:t>При изпълнение на дейностите по интервенцията се спазват изискванията на законодателството в областта на околната среда, водите и устройство на територията, както и мерките, условията и предписанията на компетентните органи с цел:</w:t>
            </w:r>
          </w:p>
          <w:p w14:paraId="0C221172" w14:textId="77777777" w:rsidR="009C0114" w:rsidRPr="00F86D6B" w:rsidRDefault="009C0114">
            <w:pPr>
              <w:spacing w:after="0" w:line="276" w:lineRule="auto"/>
              <w:jc w:val="both"/>
              <w:rPr>
                <w:rFonts w:ascii="Times New Roman" w:hAnsi="Times New Roman" w:cs="Times New Roman"/>
                <w:rPrChange w:id="646" w:author="RSR" w:date="2025-08-13T10:31:00Z">
                  <w:rPr/>
                </w:rPrChange>
              </w:rPr>
              <w:pPrChange w:id="647" w:author="RSR" w:date="2025-08-13T10:31:00Z">
                <w:pPr>
                  <w:spacing w:before="40" w:after="40"/>
                </w:pPr>
              </w:pPrChange>
            </w:pPr>
            <w:r w:rsidRPr="00F86D6B">
              <w:rPr>
                <w:rFonts w:ascii="Times New Roman" w:eastAsia="Times New Roman" w:hAnsi="Times New Roman" w:cs="Times New Roman"/>
                <w:rPrChange w:id="648" w:author="RSR" w:date="2025-08-13T10:31:00Z">
                  <w:rPr>
                    <w:rFonts w:ascii="Times New Roman" w:eastAsia="Times New Roman" w:hAnsi="Times New Roman" w:cs="Times New Roman"/>
                    <w:noProof/>
                  </w:rPr>
                </w:rPrChange>
              </w:rPr>
              <w:t>- недопускане на дейности, които водят до изменения в хидрологичния режим на водозависими природни местообитания и местообитания на видове, предмет на опазване в защитени зони, и до унищожаване на крайречната дървесна растителност;</w:t>
            </w:r>
          </w:p>
          <w:p w14:paraId="1203FCA3" w14:textId="77777777" w:rsidR="009C0114" w:rsidRPr="00F86D6B" w:rsidRDefault="009C0114">
            <w:pPr>
              <w:spacing w:after="0" w:line="276" w:lineRule="auto"/>
              <w:jc w:val="both"/>
              <w:rPr>
                <w:rFonts w:ascii="Times New Roman" w:hAnsi="Times New Roman" w:cs="Times New Roman"/>
                <w:rPrChange w:id="649" w:author="RSR" w:date="2025-08-13T10:31:00Z">
                  <w:rPr/>
                </w:rPrChange>
              </w:rPr>
              <w:pPrChange w:id="650" w:author="RSR" w:date="2025-08-13T10:31:00Z">
                <w:pPr>
                  <w:spacing w:before="40" w:after="40"/>
                </w:pPr>
              </w:pPrChange>
            </w:pPr>
            <w:r w:rsidRPr="00F86D6B">
              <w:rPr>
                <w:rFonts w:ascii="Times New Roman" w:eastAsia="Times New Roman" w:hAnsi="Times New Roman" w:cs="Times New Roman"/>
                <w:rPrChange w:id="651" w:author="RSR" w:date="2025-08-13T10:31:00Z">
                  <w:rPr>
                    <w:rFonts w:ascii="Times New Roman" w:eastAsia="Times New Roman" w:hAnsi="Times New Roman" w:cs="Times New Roman"/>
                    <w:noProof/>
                  </w:rPr>
                </w:rPrChange>
              </w:rPr>
              <w:t>- недопускане извършване на дейностите по подобряване на съществуващи напоителни инсталации или елементи от напоителна инфраструктура в размножителния период на птиците.</w:t>
            </w:r>
          </w:p>
        </w:tc>
      </w:tr>
    </w:tbl>
    <w:p w14:paraId="15572B0D" w14:textId="77777777" w:rsidR="009C0114" w:rsidRPr="00F86D6B" w:rsidRDefault="009C0114">
      <w:pPr>
        <w:pStyle w:val="Heading5"/>
        <w:spacing w:before="0" w:after="0" w:line="276" w:lineRule="auto"/>
        <w:jc w:val="both"/>
        <w:rPr>
          <w:b w:val="0"/>
          <w:i w:val="0"/>
          <w:color w:val="000000"/>
          <w:sz w:val="22"/>
          <w:szCs w:val="22"/>
          <w:lang w:val="bg-BG"/>
          <w:rPrChange w:id="652" w:author="RSR" w:date="2025-08-13T10:31:00Z">
            <w:rPr>
              <w:b w:val="0"/>
              <w:i w:val="0"/>
              <w:color w:val="000000"/>
              <w:sz w:val="24"/>
            </w:rPr>
          </w:rPrChange>
        </w:rPr>
        <w:pPrChange w:id="653" w:author="RSR" w:date="2025-08-13T10:31:00Z">
          <w:pPr>
            <w:pStyle w:val="Heading5"/>
            <w:spacing w:before="20" w:after="20"/>
          </w:pPr>
        </w:pPrChange>
      </w:pPr>
      <w:bookmarkStart w:id="654" w:name="_Toc256001513"/>
      <w:r w:rsidRPr="00F86D6B">
        <w:rPr>
          <w:b w:val="0"/>
          <w:i w:val="0"/>
          <w:color w:val="000000"/>
          <w:sz w:val="22"/>
          <w:szCs w:val="22"/>
          <w:lang w:val="bg-BG"/>
          <w:rPrChange w:id="655" w:author="RSR" w:date="2025-08-13T10:31:00Z">
            <w:rPr>
              <w:b w:val="0"/>
              <w:i w:val="0"/>
              <w:noProof/>
              <w:color w:val="000000"/>
              <w:sz w:val="24"/>
            </w:rPr>
          </w:rPrChange>
        </w:rPr>
        <w:t>6 Определяне на уместни базови характеристики</w:t>
      </w:r>
      <w:bookmarkEnd w:id="654"/>
    </w:p>
    <w:p w14:paraId="4C1B5B4D" w14:textId="77777777" w:rsidR="009C0114" w:rsidRPr="00F86D6B" w:rsidRDefault="009C0114">
      <w:pPr>
        <w:spacing w:after="0" w:line="276" w:lineRule="auto"/>
        <w:jc w:val="both"/>
        <w:rPr>
          <w:rFonts w:ascii="Times New Roman" w:hAnsi="Times New Roman" w:cs="Times New Roman"/>
          <w:color w:val="000000"/>
          <w:rPrChange w:id="656" w:author="RSR" w:date="2025-08-13T10:31:00Z">
            <w:rPr>
              <w:color w:val="000000"/>
            </w:rPr>
          </w:rPrChange>
        </w:rPr>
        <w:pPrChange w:id="657" w:author="RSR" w:date="2025-08-13T10:31:00Z">
          <w:pPr>
            <w:spacing w:before="20" w:after="20"/>
          </w:pPr>
        </w:pPrChange>
      </w:pPr>
      <w:r w:rsidRPr="00F86D6B">
        <w:rPr>
          <w:rFonts w:ascii="Times New Roman" w:eastAsia="Times New Roman" w:hAnsi="Times New Roman" w:cs="Times New Roman"/>
          <w:color w:val="000000"/>
          <w:rPrChange w:id="658" w:author="RSR" w:date="2025-08-13T10:31:00Z">
            <w:rPr>
              <w:rFonts w:ascii="Times New Roman" w:eastAsia="Times New Roman" w:hAnsi="Times New Roman" w:cs="Times New Roman"/>
              <w:noProof/>
              <w:color w:val="000000"/>
              <w:sz w:val="24"/>
            </w:rPr>
          </w:rPrChange>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14:paraId="508A810C" w14:textId="77777777" w:rsidR="009C0114" w:rsidRPr="00F86D6B" w:rsidRDefault="009C0114">
      <w:pPr>
        <w:spacing w:after="0" w:line="276" w:lineRule="auto"/>
        <w:jc w:val="both"/>
        <w:rPr>
          <w:rFonts w:ascii="Times New Roman" w:hAnsi="Times New Roman" w:cs="Times New Roman"/>
          <w:color w:val="000000"/>
          <w:rPrChange w:id="659" w:author="RSR" w:date="2025-08-13T10:31:00Z">
            <w:rPr>
              <w:color w:val="000000"/>
            </w:rPr>
          </w:rPrChange>
        </w:rPr>
        <w:pPrChange w:id="660" w:author="RSR" w:date="2025-08-13T10:31:00Z">
          <w:pPr>
            <w:spacing w:before="20" w:after="20"/>
          </w:pPr>
        </w:pPrChange>
      </w:pPr>
      <w:r w:rsidRPr="00F86D6B">
        <w:rPr>
          <w:rFonts w:ascii="Times New Roman" w:eastAsia="Times New Roman" w:hAnsi="Times New Roman" w:cs="Times New Roman"/>
          <w:color w:val="000000"/>
          <w:rPrChange w:id="661" w:author="RSR" w:date="2025-08-13T10:31:00Z">
            <w:rPr>
              <w:rFonts w:ascii="Times New Roman" w:eastAsia="Times New Roman" w:hAnsi="Times New Roman" w:cs="Times New Roman"/>
              <w:noProof/>
              <w:color w:val="000000"/>
              <w:sz w:val="24"/>
            </w:rPr>
          </w:rPrChange>
        </w:rPr>
        <w:t>Неприложимо</w:t>
      </w:r>
    </w:p>
    <w:p w14:paraId="6C858EA9" w14:textId="77777777" w:rsidR="009C0114" w:rsidRPr="00F86D6B" w:rsidRDefault="009C0114">
      <w:pPr>
        <w:pStyle w:val="Heading5"/>
        <w:spacing w:before="0" w:after="0" w:line="276" w:lineRule="auto"/>
        <w:jc w:val="both"/>
        <w:rPr>
          <w:b w:val="0"/>
          <w:i w:val="0"/>
          <w:color w:val="000000"/>
          <w:sz w:val="22"/>
          <w:szCs w:val="22"/>
          <w:lang w:val="bg-BG"/>
          <w:rPrChange w:id="662" w:author="RSR" w:date="2025-08-13T10:31:00Z">
            <w:rPr>
              <w:b w:val="0"/>
              <w:i w:val="0"/>
              <w:color w:val="000000"/>
              <w:sz w:val="24"/>
            </w:rPr>
          </w:rPrChange>
        </w:rPr>
        <w:pPrChange w:id="663" w:author="RSR" w:date="2025-08-13T10:31:00Z">
          <w:pPr>
            <w:pStyle w:val="Heading5"/>
            <w:spacing w:before="20" w:after="20"/>
          </w:pPr>
        </w:pPrChange>
      </w:pPr>
      <w:bookmarkStart w:id="664" w:name="_Toc256001514"/>
      <w:r w:rsidRPr="00F86D6B">
        <w:rPr>
          <w:b w:val="0"/>
          <w:i w:val="0"/>
          <w:color w:val="000000"/>
          <w:sz w:val="22"/>
          <w:szCs w:val="22"/>
          <w:lang w:val="bg-BG"/>
          <w:rPrChange w:id="665" w:author="RSR" w:date="2025-08-13T10:31:00Z">
            <w:rPr>
              <w:b w:val="0"/>
              <w:i w:val="0"/>
              <w:noProof/>
              <w:color w:val="000000"/>
              <w:sz w:val="24"/>
            </w:rPr>
          </w:rPrChange>
        </w:rPr>
        <w:t>7 Форма и ставка на подпомагане/суми/методи за изчисляване</w:t>
      </w:r>
      <w:bookmarkEnd w:id="664"/>
    </w:p>
    <w:p w14:paraId="5ABED969" w14:textId="77777777" w:rsidR="009C0114" w:rsidRPr="00F86D6B" w:rsidRDefault="009C0114">
      <w:pPr>
        <w:spacing w:after="0" w:line="276" w:lineRule="auto"/>
        <w:jc w:val="both"/>
        <w:rPr>
          <w:rFonts w:ascii="Times New Roman" w:hAnsi="Times New Roman" w:cs="Times New Roman"/>
          <w:color w:val="000000"/>
          <w:rPrChange w:id="666" w:author="RSR" w:date="2025-08-13T10:31:00Z">
            <w:rPr>
              <w:color w:val="000000"/>
            </w:rPr>
          </w:rPrChange>
        </w:rPr>
        <w:pPrChange w:id="667" w:author="RSR" w:date="2025-08-13T10:31:00Z">
          <w:pPr>
            <w:spacing w:before="20" w:after="20"/>
          </w:pPr>
        </w:pPrChange>
      </w:pPr>
      <w:r w:rsidRPr="00F86D6B">
        <w:rPr>
          <w:rFonts w:ascii="Times New Roman" w:eastAsia="Times New Roman" w:hAnsi="Times New Roman" w:cs="Times New Roman"/>
          <w:color w:val="000000"/>
          <w:rPrChange w:id="668" w:author="RSR" w:date="2025-08-13T10:31:00Z">
            <w:rPr>
              <w:rFonts w:ascii="Times New Roman" w:eastAsia="Times New Roman" w:hAnsi="Times New Roman" w:cs="Times New Roman"/>
              <w:noProof/>
              <w:color w:val="000000"/>
              <w:sz w:val="24"/>
            </w:rPr>
          </w:rPrChange>
        </w:rPr>
        <w:t>Форма на подкрепа</w:t>
      </w:r>
    </w:p>
    <w:p w14:paraId="66A78043" w14:textId="77777777" w:rsidR="009C0114" w:rsidRPr="00F86D6B" w:rsidRDefault="009C0114">
      <w:pPr>
        <w:spacing w:after="0" w:line="276" w:lineRule="auto"/>
        <w:jc w:val="both"/>
        <w:rPr>
          <w:rFonts w:ascii="Times New Roman" w:hAnsi="Times New Roman" w:cs="Times New Roman"/>
          <w:b/>
          <w:color w:val="000000"/>
          <w:rPrChange w:id="669" w:author="RSR" w:date="2025-08-13T10:31:00Z">
            <w:rPr>
              <w:b/>
              <w:color w:val="000000"/>
            </w:rPr>
          </w:rPrChange>
        </w:rPr>
        <w:pPrChange w:id="670" w:author="RSR" w:date="2025-08-13T10:31:00Z">
          <w:pPr>
            <w:spacing w:before="20" w:after="20"/>
          </w:pPr>
        </w:pPrChange>
      </w:pPr>
      <w:r w:rsidRPr="00F86D6B">
        <w:rPr>
          <w:rFonts w:ascii="Times New Roman" w:eastAsia="Wingdings" w:hAnsi="Times New Roman" w:cs="Times New Roman"/>
          <w:b/>
          <w:color w:val="000000"/>
          <w:rPrChange w:id="671" w:author="RSR" w:date="2025-08-13T10:31:00Z">
            <w:rPr>
              <w:rFonts w:ascii="Wingdings" w:eastAsia="Wingdings" w:hAnsi="Wingdings" w:cs="Wingdings"/>
              <w:b/>
              <w:noProof/>
              <w:color w:val="000000"/>
              <w:sz w:val="24"/>
            </w:rPr>
          </w:rPrChange>
        </w:rPr>
        <w:t></w:t>
      </w:r>
      <w:r w:rsidRPr="00F86D6B">
        <w:rPr>
          <w:rFonts w:ascii="Times New Roman" w:eastAsia="Times New Roman" w:hAnsi="Times New Roman" w:cs="Times New Roman"/>
          <w:b/>
          <w:color w:val="000000"/>
          <w:rPrChange w:id="672" w:author="RSR" w:date="2025-08-13T10:31:00Z">
            <w:rPr>
              <w:rFonts w:ascii="Times New Roman" w:eastAsia="Times New Roman" w:hAnsi="Times New Roman" w:cs="Times New Roman"/>
              <w:b/>
              <w:noProof/>
              <w:color w:val="000000"/>
              <w:sz w:val="24"/>
            </w:rPr>
          </w:rPrChange>
        </w:rPr>
        <w:t xml:space="preserve"> Безвъзмездни средства</w:t>
      </w:r>
    </w:p>
    <w:p w14:paraId="42F0727E" w14:textId="77777777" w:rsidR="009C0114" w:rsidRPr="00F86D6B" w:rsidRDefault="009C0114">
      <w:pPr>
        <w:spacing w:after="0" w:line="276" w:lineRule="auto"/>
        <w:jc w:val="both"/>
        <w:rPr>
          <w:rFonts w:ascii="Times New Roman" w:hAnsi="Times New Roman" w:cs="Times New Roman"/>
          <w:b/>
          <w:color w:val="000000"/>
          <w:rPrChange w:id="673" w:author="RSR" w:date="2025-08-13T10:31:00Z">
            <w:rPr>
              <w:b/>
              <w:color w:val="000000"/>
            </w:rPr>
          </w:rPrChange>
        </w:rPr>
        <w:pPrChange w:id="674" w:author="RSR" w:date="2025-08-13T10:31:00Z">
          <w:pPr>
            <w:spacing w:before="20" w:after="20"/>
          </w:pPr>
        </w:pPrChange>
      </w:pPr>
      <w:r w:rsidRPr="00F86D6B">
        <w:rPr>
          <w:rFonts w:ascii="Times New Roman" w:eastAsia="Wingdings" w:hAnsi="Times New Roman" w:cs="Times New Roman"/>
          <w:b/>
          <w:color w:val="000000"/>
          <w:rPrChange w:id="675" w:author="RSR" w:date="2025-08-13T10:31:00Z">
            <w:rPr>
              <w:rFonts w:ascii="Wingdings" w:eastAsia="Wingdings" w:hAnsi="Wingdings" w:cs="Wingdings"/>
              <w:b/>
              <w:noProof/>
              <w:color w:val="000000"/>
              <w:sz w:val="24"/>
            </w:rPr>
          </w:rPrChange>
        </w:rPr>
        <w:t></w:t>
      </w:r>
      <w:r w:rsidRPr="00F86D6B">
        <w:rPr>
          <w:rFonts w:ascii="Times New Roman" w:eastAsia="Times New Roman" w:hAnsi="Times New Roman" w:cs="Times New Roman"/>
          <w:b/>
          <w:color w:val="000000"/>
          <w:rPrChange w:id="676" w:author="RSR" w:date="2025-08-13T10:31:00Z">
            <w:rPr>
              <w:rFonts w:ascii="Times New Roman" w:eastAsia="Times New Roman" w:hAnsi="Times New Roman" w:cs="Times New Roman"/>
              <w:b/>
              <w:noProof/>
              <w:color w:val="000000"/>
              <w:sz w:val="24"/>
            </w:rPr>
          </w:rPrChange>
        </w:rPr>
        <w:t xml:space="preserve"> Финансов инструмент</w:t>
      </w:r>
    </w:p>
    <w:p w14:paraId="1D6511AF" w14:textId="77777777" w:rsidR="009C0114" w:rsidRPr="00F86D6B" w:rsidRDefault="009C0114">
      <w:pPr>
        <w:spacing w:after="0" w:line="276" w:lineRule="auto"/>
        <w:jc w:val="both"/>
        <w:rPr>
          <w:rFonts w:ascii="Times New Roman" w:hAnsi="Times New Roman" w:cs="Times New Roman"/>
          <w:color w:val="000000"/>
          <w:rPrChange w:id="677" w:author="RSR" w:date="2025-08-13T10:31:00Z">
            <w:rPr>
              <w:color w:val="000000"/>
              <w:sz w:val="12"/>
            </w:rPr>
          </w:rPrChange>
        </w:rPr>
        <w:pPrChange w:id="678" w:author="RSR" w:date="2025-08-13T10:31:00Z">
          <w:pPr>
            <w:spacing w:before="20" w:after="20"/>
          </w:pPr>
        </w:pPrChange>
      </w:pPr>
    </w:p>
    <w:p w14:paraId="49642C1C" w14:textId="77777777" w:rsidR="009C0114" w:rsidRPr="00F86D6B" w:rsidRDefault="009C0114">
      <w:pPr>
        <w:spacing w:after="0" w:line="276" w:lineRule="auto"/>
        <w:jc w:val="both"/>
        <w:rPr>
          <w:rFonts w:ascii="Times New Roman" w:hAnsi="Times New Roman" w:cs="Times New Roman"/>
          <w:color w:val="000000"/>
          <w:rPrChange w:id="679" w:author="RSR" w:date="2025-08-13T10:31:00Z">
            <w:rPr>
              <w:color w:val="000000"/>
            </w:rPr>
          </w:rPrChange>
        </w:rPr>
        <w:pPrChange w:id="680" w:author="RSR" w:date="2025-08-13T10:31:00Z">
          <w:pPr>
            <w:spacing w:before="20" w:after="20"/>
          </w:pPr>
        </w:pPrChange>
      </w:pPr>
      <w:r w:rsidRPr="00F86D6B">
        <w:rPr>
          <w:rFonts w:ascii="Times New Roman" w:eastAsia="Times New Roman" w:hAnsi="Times New Roman" w:cs="Times New Roman"/>
          <w:color w:val="000000"/>
          <w:rPrChange w:id="681" w:author="RSR" w:date="2025-08-13T10:31:00Z">
            <w:rPr>
              <w:rFonts w:ascii="Times New Roman" w:eastAsia="Times New Roman" w:hAnsi="Times New Roman" w:cs="Times New Roman"/>
              <w:noProof/>
              <w:color w:val="000000"/>
              <w:sz w:val="24"/>
            </w:rPr>
          </w:rPrChange>
        </w:rPr>
        <w:t>Вид на плащането</w:t>
      </w:r>
    </w:p>
    <w:p w14:paraId="22FCF73B" w14:textId="77777777" w:rsidR="009C0114" w:rsidRPr="00F86D6B" w:rsidRDefault="009C0114">
      <w:pPr>
        <w:spacing w:after="0" w:line="276" w:lineRule="auto"/>
        <w:jc w:val="both"/>
        <w:rPr>
          <w:rFonts w:ascii="Times New Roman" w:hAnsi="Times New Roman" w:cs="Times New Roman"/>
          <w:color w:val="000000"/>
          <w:rPrChange w:id="682" w:author="RSR" w:date="2025-08-13T10:31:00Z">
            <w:rPr>
              <w:color w:val="000000"/>
            </w:rPr>
          </w:rPrChange>
        </w:rPr>
        <w:pPrChange w:id="683" w:author="RSR" w:date="2025-08-13T10:31:00Z">
          <w:pPr>
            <w:spacing w:before="20" w:after="20"/>
          </w:pPr>
        </w:pPrChange>
      </w:pPr>
      <w:r w:rsidRPr="00F86D6B">
        <w:rPr>
          <w:rFonts w:ascii="Times New Roman" w:eastAsia="Wingdings" w:hAnsi="Times New Roman" w:cs="Times New Roman"/>
          <w:color w:val="000000"/>
          <w:rPrChange w:id="684" w:author="RSR" w:date="2025-08-13T10:31:00Z">
            <w:rPr>
              <w:rFonts w:ascii="Wingdings" w:eastAsia="Wingdings" w:hAnsi="Wingdings" w:cs="Wingdings"/>
              <w:noProof/>
              <w:color w:val="000000"/>
              <w:sz w:val="24"/>
            </w:rPr>
          </w:rPrChange>
        </w:rPr>
        <w:t></w:t>
      </w:r>
      <w:r w:rsidRPr="00F86D6B">
        <w:rPr>
          <w:rFonts w:ascii="Times New Roman" w:eastAsia="Times New Roman" w:hAnsi="Times New Roman" w:cs="Times New Roman"/>
          <w:color w:val="000000"/>
          <w:rPrChange w:id="685" w:author="RSR" w:date="2025-08-13T10:31:00Z">
            <w:rPr>
              <w:rFonts w:ascii="Times New Roman" w:eastAsia="Times New Roman" w:hAnsi="Times New Roman" w:cs="Times New Roman"/>
              <w:noProof/>
              <w:color w:val="000000"/>
              <w:sz w:val="24"/>
            </w:rPr>
          </w:rPrChange>
        </w:rPr>
        <w:t xml:space="preserve"> възстановяване на действително направени от бенефициера допустими разходи</w:t>
      </w:r>
    </w:p>
    <w:p w14:paraId="5DA549BB" w14:textId="77777777" w:rsidR="009C0114" w:rsidRPr="00F86D6B" w:rsidRDefault="009C0114">
      <w:pPr>
        <w:spacing w:after="0" w:line="276" w:lineRule="auto"/>
        <w:jc w:val="both"/>
        <w:rPr>
          <w:rFonts w:ascii="Times New Roman" w:hAnsi="Times New Roman" w:cs="Times New Roman"/>
          <w:color w:val="000000"/>
          <w:rPrChange w:id="686" w:author="RSR" w:date="2025-08-13T10:31:00Z">
            <w:rPr>
              <w:color w:val="000000"/>
            </w:rPr>
          </w:rPrChange>
        </w:rPr>
        <w:pPrChange w:id="687" w:author="RSR" w:date="2025-08-13T10:31:00Z">
          <w:pPr>
            <w:spacing w:before="20" w:after="20"/>
          </w:pPr>
        </w:pPrChange>
      </w:pPr>
      <w:r w:rsidRPr="00F86D6B">
        <w:rPr>
          <w:rFonts w:ascii="Times New Roman" w:eastAsia="Wingdings" w:hAnsi="Times New Roman" w:cs="Times New Roman"/>
          <w:color w:val="000000"/>
          <w:rPrChange w:id="688" w:author="RSR" w:date="2025-08-13T10:31:00Z">
            <w:rPr>
              <w:rFonts w:ascii="Wingdings" w:eastAsia="Wingdings" w:hAnsi="Wingdings" w:cs="Wingdings"/>
              <w:noProof/>
              <w:color w:val="000000"/>
              <w:sz w:val="24"/>
            </w:rPr>
          </w:rPrChange>
        </w:rPr>
        <w:t></w:t>
      </w:r>
      <w:r w:rsidRPr="00F86D6B">
        <w:rPr>
          <w:rFonts w:ascii="Times New Roman" w:eastAsia="Times New Roman" w:hAnsi="Times New Roman" w:cs="Times New Roman"/>
          <w:color w:val="000000"/>
          <w:rPrChange w:id="689" w:author="RSR" w:date="2025-08-13T10:31:00Z">
            <w:rPr>
              <w:rFonts w:ascii="Times New Roman" w:eastAsia="Times New Roman" w:hAnsi="Times New Roman" w:cs="Times New Roman"/>
              <w:noProof/>
              <w:color w:val="000000"/>
              <w:sz w:val="24"/>
            </w:rPr>
          </w:rPrChange>
        </w:rPr>
        <w:t xml:space="preserve"> единични разходи</w:t>
      </w:r>
    </w:p>
    <w:p w14:paraId="290A66B9" w14:textId="77777777" w:rsidR="009C0114" w:rsidRPr="00F86D6B" w:rsidRDefault="009C0114">
      <w:pPr>
        <w:spacing w:after="0" w:line="276" w:lineRule="auto"/>
        <w:jc w:val="both"/>
        <w:rPr>
          <w:rFonts w:ascii="Times New Roman" w:hAnsi="Times New Roman" w:cs="Times New Roman"/>
          <w:color w:val="000000"/>
          <w:rPrChange w:id="690" w:author="RSR" w:date="2025-08-13T10:31:00Z">
            <w:rPr>
              <w:color w:val="000000"/>
            </w:rPr>
          </w:rPrChange>
        </w:rPr>
        <w:pPrChange w:id="691" w:author="RSR" w:date="2025-08-13T10:31:00Z">
          <w:pPr>
            <w:spacing w:before="20" w:after="20"/>
          </w:pPr>
        </w:pPrChange>
      </w:pPr>
      <w:r w:rsidRPr="00F86D6B">
        <w:rPr>
          <w:rFonts w:ascii="Times New Roman" w:eastAsia="Wingdings" w:hAnsi="Times New Roman" w:cs="Times New Roman"/>
          <w:color w:val="000000"/>
          <w:rPrChange w:id="692" w:author="RSR" w:date="2025-08-13T10:31:00Z">
            <w:rPr>
              <w:rFonts w:ascii="Wingdings" w:eastAsia="Wingdings" w:hAnsi="Wingdings" w:cs="Wingdings"/>
              <w:noProof/>
              <w:color w:val="000000"/>
              <w:sz w:val="24"/>
            </w:rPr>
          </w:rPrChange>
        </w:rPr>
        <w:t></w:t>
      </w:r>
      <w:r w:rsidRPr="00F86D6B">
        <w:rPr>
          <w:rFonts w:ascii="Times New Roman" w:eastAsia="Times New Roman" w:hAnsi="Times New Roman" w:cs="Times New Roman"/>
          <w:color w:val="000000"/>
          <w:rPrChange w:id="693" w:author="RSR" w:date="2025-08-13T10:31:00Z">
            <w:rPr>
              <w:rFonts w:ascii="Times New Roman" w:eastAsia="Times New Roman" w:hAnsi="Times New Roman" w:cs="Times New Roman"/>
              <w:noProof/>
              <w:color w:val="000000"/>
              <w:sz w:val="24"/>
            </w:rPr>
          </w:rPrChange>
        </w:rPr>
        <w:t xml:space="preserve"> еднократни суми</w:t>
      </w:r>
    </w:p>
    <w:p w14:paraId="0F138E3E" w14:textId="77777777" w:rsidR="009C0114" w:rsidRPr="00F86D6B" w:rsidRDefault="009C0114">
      <w:pPr>
        <w:spacing w:after="0" w:line="276" w:lineRule="auto"/>
        <w:jc w:val="both"/>
        <w:rPr>
          <w:rFonts w:ascii="Times New Roman" w:hAnsi="Times New Roman" w:cs="Times New Roman"/>
          <w:color w:val="000000"/>
          <w:rPrChange w:id="694" w:author="RSR" w:date="2025-08-13T10:31:00Z">
            <w:rPr>
              <w:color w:val="000000"/>
            </w:rPr>
          </w:rPrChange>
        </w:rPr>
        <w:pPrChange w:id="695" w:author="RSR" w:date="2025-08-13T10:31:00Z">
          <w:pPr>
            <w:spacing w:before="20" w:after="20"/>
          </w:pPr>
        </w:pPrChange>
      </w:pPr>
      <w:r w:rsidRPr="00F86D6B">
        <w:rPr>
          <w:rFonts w:ascii="Times New Roman" w:eastAsia="Wingdings" w:hAnsi="Times New Roman" w:cs="Times New Roman"/>
          <w:color w:val="000000"/>
          <w:rPrChange w:id="696" w:author="RSR" w:date="2025-08-13T10:31:00Z">
            <w:rPr>
              <w:rFonts w:ascii="Wingdings" w:eastAsia="Wingdings" w:hAnsi="Wingdings" w:cs="Wingdings"/>
              <w:noProof/>
              <w:color w:val="000000"/>
              <w:sz w:val="24"/>
            </w:rPr>
          </w:rPrChange>
        </w:rPr>
        <w:t></w:t>
      </w:r>
      <w:r w:rsidRPr="00F86D6B">
        <w:rPr>
          <w:rFonts w:ascii="Times New Roman" w:eastAsia="Times New Roman" w:hAnsi="Times New Roman" w:cs="Times New Roman"/>
          <w:color w:val="000000"/>
          <w:rPrChange w:id="697" w:author="RSR" w:date="2025-08-13T10:31:00Z">
            <w:rPr>
              <w:rFonts w:ascii="Times New Roman" w:eastAsia="Times New Roman" w:hAnsi="Times New Roman" w:cs="Times New Roman"/>
              <w:noProof/>
              <w:color w:val="000000"/>
              <w:sz w:val="24"/>
            </w:rPr>
          </w:rPrChange>
        </w:rPr>
        <w:t xml:space="preserve"> финансиране с единна ставка</w:t>
      </w:r>
    </w:p>
    <w:p w14:paraId="7C449B7D" w14:textId="77777777" w:rsidR="009C0114" w:rsidRPr="00F86D6B" w:rsidRDefault="009C0114">
      <w:pPr>
        <w:spacing w:after="0" w:line="276" w:lineRule="auto"/>
        <w:jc w:val="both"/>
        <w:rPr>
          <w:rFonts w:ascii="Times New Roman" w:hAnsi="Times New Roman" w:cs="Times New Roman"/>
          <w:color w:val="000000"/>
          <w:rPrChange w:id="698" w:author="RSR" w:date="2025-08-13T10:31:00Z">
            <w:rPr>
              <w:color w:val="000000"/>
              <w:sz w:val="12"/>
            </w:rPr>
          </w:rPrChange>
        </w:rPr>
        <w:pPrChange w:id="699" w:author="RSR" w:date="2025-08-13T10:31:00Z">
          <w:pPr>
            <w:spacing w:before="20" w:after="20"/>
          </w:pPr>
        </w:pPrChange>
      </w:pPr>
    </w:p>
    <w:p w14:paraId="6F0E08BD" w14:textId="77777777" w:rsidR="009C0114" w:rsidRPr="00F86D6B" w:rsidRDefault="009C0114">
      <w:pPr>
        <w:spacing w:after="0" w:line="276" w:lineRule="auto"/>
        <w:jc w:val="both"/>
        <w:rPr>
          <w:rFonts w:ascii="Times New Roman" w:hAnsi="Times New Roman" w:cs="Times New Roman"/>
          <w:color w:val="000000"/>
          <w:rPrChange w:id="700" w:author="RSR" w:date="2025-08-13T10:31:00Z">
            <w:rPr>
              <w:color w:val="000000"/>
            </w:rPr>
          </w:rPrChange>
        </w:rPr>
        <w:pPrChange w:id="701" w:author="RSR" w:date="2025-08-13T10:31:00Z">
          <w:pPr>
            <w:spacing w:before="20" w:after="20"/>
          </w:pPr>
        </w:pPrChange>
      </w:pPr>
      <w:r w:rsidRPr="00F86D6B">
        <w:rPr>
          <w:rFonts w:ascii="Times New Roman" w:eastAsia="Times New Roman" w:hAnsi="Times New Roman" w:cs="Times New Roman"/>
          <w:color w:val="000000"/>
          <w:rPrChange w:id="702" w:author="RSR" w:date="2025-08-13T10:31:00Z">
            <w:rPr>
              <w:rFonts w:ascii="Times New Roman" w:eastAsia="Times New Roman" w:hAnsi="Times New Roman" w:cs="Times New Roman"/>
              <w:noProof/>
              <w:color w:val="000000"/>
              <w:sz w:val="24"/>
            </w:rPr>
          </w:rPrChange>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9C0114" w:rsidRPr="00F86D6B" w14:paraId="7F32316D" w14:textId="77777777"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08721E18" w14:textId="77777777" w:rsidR="009C0114" w:rsidRPr="00F86D6B" w:rsidRDefault="009C0114">
            <w:pPr>
              <w:spacing w:after="0" w:line="276" w:lineRule="auto"/>
              <w:jc w:val="both"/>
              <w:rPr>
                <w:rFonts w:ascii="Times New Roman" w:hAnsi="Times New Roman" w:cs="Times New Roman"/>
                <w:rPrChange w:id="703" w:author="RSR" w:date="2025-08-13T10:31:00Z">
                  <w:rPr/>
                </w:rPrChange>
              </w:rPr>
              <w:pPrChange w:id="704" w:author="RSR" w:date="2025-08-13T10:31:00Z">
                <w:pPr>
                  <w:spacing w:before="40" w:after="40"/>
                  <w:jc w:val="both"/>
                </w:pPr>
              </w:pPrChange>
            </w:pPr>
            <w:r w:rsidRPr="00F86D6B">
              <w:rPr>
                <w:rFonts w:ascii="Times New Roman" w:eastAsia="Times New Roman" w:hAnsi="Times New Roman" w:cs="Times New Roman"/>
                <w:rPrChange w:id="705" w:author="RSR" w:date="2025-08-13T10:31:00Z">
                  <w:rPr>
                    <w:rFonts w:ascii="Times New Roman" w:eastAsia="Times New Roman" w:hAnsi="Times New Roman" w:cs="Times New Roman"/>
                    <w:noProof/>
                  </w:rPr>
                </w:rPrChange>
              </w:rPr>
              <w:t>Подпомагането се предоставя по реда на чл. 73 от Регламент (ЕС) №</w:t>
            </w:r>
            <w:ins w:id="706" w:author="RSR" w:date="2025-08-08T14:04:00Z">
              <w:r w:rsidR="00EE270E" w:rsidRPr="00F86D6B">
                <w:rPr>
                  <w:rFonts w:ascii="Times New Roman" w:eastAsia="Times New Roman" w:hAnsi="Times New Roman" w:cs="Times New Roman"/>
                </w:rPr>
                <w:t xml:space="preserve"> </w:t>
              </w:r>
            </w:ins>
            <w:r w:rsidRPr="00F86D6B">
              <w:rPr>
                <w:rFonts w:ascii="Times New Roman" w:eastAsia="Times New Roman" w:hAnsi="Times New Roman" w:cs="Times New Roman"/>
                <w:rPrChange w:id="707" w:author="RSR" w:date="2025-08-13T10:31:00Z">
                  <w:rPr>
                    <w:rFonts w:ascii="Times New Roman" w:eastAsia="Times New Roman" w:hAnsi="Times New Roman" w:cs="Times New Roman"/>
                    <w:noProof/>
                  </w:rPr>
                </w:rPrChange>
              </w:rPr>
              <w:t>2021/2115 от 02 декември 2021 година.</w:t>
            </w:r>
          </w:p>
          <w:p w14:paraId="1CF933B2" w14:textId="77777777" w:rsidR="009C0114" w:rsidRPr="00F86D6B" w:rsidRDefault="009C0114">
            <w:pPr>
              <w:spacing w:after="0" w:line="276" w:lineRule="auto"/>
              <w:jc w:val="both"/>
              <w:rPr>
                <w:rFonts w:ascii="Times New Roman" w:hAnsi="Times New Roman" w:cs="Times New Roman"/>
                <w:rPrChange w:id="708" w:author="RSR" w:date="2025-08-13T10:31:00Z">
                  <w:rPr/>
                </w:rPrChange>
              </w:rPr>
              <w:pPrChange w:id="709" w:author="RSR" w:date="2025-08-13T10:31:00Z">
                <w:pPr>
                  <w:spacing w:before="40" w:after="40"/>
                  <w:jc w:val="both"/>
                </w:pPr>
              </w:pPrChange>
            </w:pPr>
            <w:r w:rsidRPr="00F86D6B">
              <w:rPr>
                <w:rFonts w:ascii="Times New Roman" w:eastAsia="Times New Roman" w:hAnsi="Times New Roman" w:cs="Times New Roman"/>
                <w:rPrChange w:id="710" w:author="RSR" w:date="2025-08-13T10:31:00Z">
                  <w:rPr>
                    <w:rFonts w:ascii="Times New Roman" w:eastAsia="Times New Roman" w:hAnsi="Times New Roman" w:cs="Times New Roman"/>
                    <w:noProof/>
                  </w:rPr>
                </w:rPrChange>
              </w:rPr>
              <w:t>·Финансовата помощ е в размер до 50 % от общия размер на допустимите за финансово подпомагане разходи. За различни категории кандидати при стартиране на приеми е допустимо в националните правила за прилагане на интервенциите да се дефинират различни финансови условия по отношение на интензитет и максимален размер на допустимите разходи след съгласуване с Комитета за наблюдение на Стратегическия план;</w:t>
            </w:r>
          </w:p>
          <w:p w14:paraId="1F40F740" w14:textId="77777777" w:rsidR="009C0114" w:rsidRPr="00F86D6B" w:rsidRDefault="009C0114">
            <w:pPr>
              <w:spacing w:after="0" w:line="276" w:lineRule="auto"/>
              <w:jc w:val="both"/>
              <w:rPr>
                <w:rFonts w:ascii="Times New Roman" w:hAnsi="Times New Roman" w:cs="Times New Roman"/>
                <w:rPrChange w:id="711" w:author="RSR" w:date="2025-08-13T10:31:00Z">
                  <w:rPr/>
                </w:rPrChange>
              </w:rPr>
              <w:pPrChange w:id="712" w:author="RSR" w:date="2025-08-13T10:31:00Z">
                <w:pPr>
                  <w:spacing w:before="40" w:after="40"/>
                  <w:jc w:val="both"/>
                </w:pPr>
              </w:pPrChange>
            </w:pPr>
            <w:r w:rsidRPr="00F86D6B">
              <w:rPr>
                <w:rFonts w:ascii="Times New Roman" w:eastAsia="Times New Roman" w:hAnsi="Times New Roman" w:cs="Times New Roman"/>
                <w:rPrChange w:id="713" w:author="RSR" w:date="2025-08-13T10:31:00Z">
                  <w:rPr>
                    <w:rFonts w:ascii="Times New Roman" w:eastAsia="Times New Roman" w:hAnsi="Times New Roman" w:cs="Times New Roman"/>
                    <w:noProof/>
                  </w:rPr>
                </w:rPrChange>
              </w:rPr>
              <w:t>·В зависимост от размера на финансовата помощ, същата може да се увеличи с до 25 % за проектни предложения представени от кандидати групи/организации на производители;</w:t>
            </w:r>
          </w:p>
          <w:p w14:paraId="1A5A25F3" w14:textId="77777777" w:rsidR="009C0114" w:rsidRPr="00F86D6B" w:rsidRDefault="009C0114">
            <w:pPr>
              <w:spacing w:after="0" w:line="276" w:lineRule="auto"/>
              <w:jc w:val="both"/>
              <w:rPr>
                <w:rFonts w:ascii="Times New Roman" w:hAnsi="Times New Roman" w:cs="Times New Roman"/>
                <w:rPrChange w:id="714" w:author="RSR" w:date="2025-08-13T10:31:00Z">
                  <w:rPr/>
                </w:rPrChange>
              </w:rPr>
              <w:pPrChange w:id="715" w:author="RSR" w:date="2025-08-13T10:31:00Z">
                <w:pPr>
                  <w:spacing w:before="40" w:after="40"/>
                  <w:jc w:val="both"/>
                </w:pPr>
              </w:pPrChange>
            </w:pPr>
            <w:r w:rsidRPr="00F86D6B">
              <w:rPr>
                <w:rFonts w:ascii="Times New Roman" w:eastAsia="Times New Roman" w:hAnsi="Times New Roman" w:cs="Times New Roman"/>
                <w:rPrChange w:id="716" w:author="RSR" w:date="2025-08-13T10:31:00Z">
                  <w:rPr>
                    <w:rFonts w:ascii="Times New Roman" w:eastAsia="Times New Roman" w:hAnsi="Times New Roman" w:cs="Times New Roman"/>
                    <w:noProof/>
                  </w:rPr>
                </w:rPrChange>
              </w:rPr>
              <w:t>·Финансовата помощ може да се увеличи с до 10 % за проектни предложения, които се изпълняват в чувствителни сектори, определени в анализа към СП;</w:t>
            </w:r>
          </w:p>
          <w:p w14:paraId="0F6E8AA3" w14:textId="77777777" w:rsidR="009C0114" w:rsidRPr="00F86D6B" w:rsidRDefault="009C0114">
            <w:pPr>
              <w:spacing w:after="0" w:line="276" w:lineRule="auto"/>
              <w:jc w:val="both"/>
              <w:rPr>
                <w:rFonts w:ascii="Times New Roman" w:hAnsi="Times New Roman" w:cs="Times New Roman"/>
                <w:rPrChange w:id="717" w:author="RSR" w:date="2025-08-13T10:31:00Z">
                  <w:rPr/>
                </w:rPrChange>
              </w:rPr>
              <w:pPrChange w:id="718" w:author="RSR" w:date="2025-08-13T10:31:00Z">
                <w:pPr>
                  <w:spacing w:before="40" w:after="40"/>
                  <w:jc w:val="both"/>
                </w:pPr>
              </w:pPrChange>
            </w:pPr>
            <w:r w:rsidRPr="00F86D6B">
              <w:rPr>
                <w:rFonts w:ascii="Times New Roman" w:eastAsia="Times New Roman" w:hAnsi="Times New Roman" w:cs="Times New Roman"/>
                <w:rPrChange w:id="719" w:author="RSR" w:date="2025-08-13T10:31:00Z">
                  <w:rPr>
                    <w:rFonts w:ascii="Times New Roman" w:eastAsia="Times New Roman" w:hAnsi="Times New Roman" w:cs="Times New Roman"/>
                    <w:noProof/>
                  </w:rPr>
                </w:rPrChange>
              </w:rPr>
              <w:t>Максималните нива на подпомагане не може да надхвърлят максималния интензитет на помощта, посочен в член 73, параграф 4 от Регламент (ЕС) №</w:t>
            </w:r>
            <w:ins w:id="720" w:author="RSR" w:date="2025-08-08T14:08:00Z">
              <w:r w:rsidR="00EE270E" w:rsidRPr="00F86D6B">
                <w:rPr>
                  <w:rFonts w:ascii="Times New Roman" w:eastAsia="Times New Roman" w:hAnsi="Times New Roman" w:cs="Times New Roman"/>
                </w:rPr>
                <w:t xml:space="preserve"> </w:t>
              </w:r>
            </w:ins>
            <w:r w:rsidRPr="00F86D6B">
              <w:rPr>
                <w:rFonts w:ascii="Times New Roman" w:eastAsia="Times New Roman" w:hAnsi="Times New Roman" w:cs="Times New Roman"/>
                <w:rPrChange w:id="721" w:author="RSR" w:date="2025-08-13T10:31:00Z">
                  <w:rPr>
                    <w:rFonts w:ascii="Times New Roman" w:eastAsia="Times New Roman" w:hAnsi="Times New Roman" w:cs="Times New Roman"/>
                    <w:noProof/>
                  </w:rPr>
                </w:rPrChange>
              </w:rPr>
              <w:t>2021/2115.</w:t>
            </w:r>
          </w:p>
          <w:p w14:paraId="1EC93AE7" w14:textId="77777777" w:rsidR="009C0114" w:rsidRPr="00F86D6B" w:rsidRDefault="009C0114">
            <w:pPr>
              <w:spacing w:after="0" w:line="276" w:lineRule="auto"/>
              <w:jc w:val="both"/>
              <w:rPr>
                <w:rFonts w:ascii="Times New Roman" w:hAnsi="Times New Roman" w:cs="Times New Roman"/>
                <w:rPrChange w:id="722" w:author="RSR" w:date="2025-08-13T10:31:00Z">
                  <w:rPr/>
                </w:rPrChange>
              </w:rPr>
              <w:pPrChange w:id="723" w:author="RSR" w:date="2025-08-13T10:31:00Z">
                <w:pPr>
                  <w:spacing w:before="40" w:after="40"/>
                  <w:jc w:val="both"/>
                </w:pPr>
              </w:pPrChange>
            </w:pPr>
            <w:r w:rsidRPr="00F86D6B">
              <w:rPr>
                <w:rFonts w:ascii="Times New Roman" w:eastAsia="Times New Roman" w:hAnsi="Times New Roman" w:cs="Times New Roman"/>
                <w:rPrChange w:id="724" w:author="RSR" w:date="2025-08-13T10:31:00Z">
                  <w:rPr>
                    <w:rFonts w:ascii="Times New Roman" w:eastAsia="Times New Roman" w:hAnsi="Times New Roman" w:cs="Times New Roman"/>
                    <w:noProof/>
                  </w:rPr>
                </w:rPrChange>
              </w:rPr>
              <w:t>· Минималният размер на допустимите разходи за едно проектно предложение е 15 000 евро.</w:t>
            </w:r>
          </w:p>
          <w:p w14:paraId="28E55F6D" w14:textId="77777777" w:rsidR="009C0114" w:rsidRPr="00F86D6B" w:rsidRDefault="009C0114">
            <w:pPr>
              <w:spacing w:after="0" w:line="276" w:lineRule="auto"/>
              <w:jc w:val="both"/>
              <w:rPr>
                <w:rFonts w:ascii="Times New Roman" w:hAnsi="Times New Roman" w:cs="Times New Roman"/>
                <w:rPrChange w:id="725" w:author="RSR" w:date="2025-08-13T10:31:00Z">
                  <w:rPr/>
                </w:rPrChange>
              </w:rPr>
              <w:pPrChange w:id="726" w:author="RSR" w:date="2025-08-13T10:31:00Z">
                <w:pPr>
                  <w:spacing w:before="40" w:after="40"/>
                  <w:jc w:val="both"/>
                </w:pPr>
              </w:pPrChange>
            </w:pPr>
            <w:r w:rsidRPr="00F86D6B">
              <w:rPr>
                <w:rFonts w:ascii="Times New Roman" w:eastAsia="Times New Roman" w:hAnsi="Times New Roman" w:cs="Times New Roman"/>
                <w:rPrChange w:id="727" w:author="RSR" w:date="2025-08-13T10:31:00Z">
                  <w:rPr>
                    <w:rFonts w:ascii="Times New Roman" w:eastAsia="Times New Roman" w:hAnsi="Times New Roman" w:cs="Times New Roman"/>
                    <w:noProof/>
                  </w:rPr>
                </w:rPrChange>
              </w:rPr>
              <w:t xml:space="preserve">· </w:t>
            </w:r>
            <w:r w:rsidRPr="00F86D6B">
              <w:rPr>
                <w:rFonts w:ascii="Times New Roman" w:eastAsia="Times New Roman" w:hAnsi="Times New Roman" w:cs="Times New Roman"/>
                <w:rPrChange w:id="728" w:author="RSR" w:date="2025-08-13T10:31:00Z">
                  <w:rPr>
                    <w:rFonts w:ascii="Times New Roman" w:eastAsia="Times New Roman" w:hAnsi="Times New Roman" w:cs="Times New Roman"/>
                    <w:noProof/>
                    <w:u w:val="single"/>
                  </w:rPr>
                </w:rPrChange>
              </w:rPr>
              <w:t>Максималният размер на допустимите разходи за един кандидат за периода на прилагане на интервенцията и за един проект е до 1 000 000 евро;</w:t>
            </w:r>
          </w:p>
          <w:p w14:paraId="028A9239" w14:textId="77777777" w:rsidR="009C0114" w:rsidRPr="00F86D6B" w:rsidRDefault="009C0114">
            <w:pPr>
              <w:spacing w:after="0" w:line="276" w:lineRule="auto"/>
              <w:jc w:val="both"/>
              <w:rPr>
                <w:rFonts w:ascii="Times New Roman" w:hAnsi="Times New Roman" w:cs="Times New Roman"/>
                <w:rPrChange w:id="729" w:author="RSR" w:date="2025-08-13T10:31:00Z">
                  <w:rPr/>
                </w:rPrChange>
              </w:rPr>
              <w:pPrChange w:id="730" w:author="RSR" w:date="2025-08-13T10:31:00Z">
                <w:pPr>
                  <w:spacing w:before="40" w:after="40"/>
                  <w:jc w:val="both"/>
                </w:pPr>
              </w:pPrChange>
            </w:pPr>
            <w:r w:rsidRPr="00F86D6B">
              <w:rPr>
                <w:rFonts w:ascii="Times New Roman" w:eastAsia="Times New Roman" w:hAnsi="Times New Roman" w:cs="Times New Roman"/>
                <w:rPrChange w:id="731" w:author="RSR" w:date="2025-08-13T10:31:00Z">
                  <w:rPr>
                    <w:rFonts w:ascii="Times New Roman" w:eastAsia="Times New Roman" w:hAnsi="Times New Roman" w:cs="Times New Roman"/>
                    <w:noProof/>
                  </w:rPr>
                </w:rPrChange>
              </w:rPr>
              <w:t xml:space="preserve">· </w:t>
            </w:r>
            <w:r w:rsidRPr="00F86D6B">
              <w:rPr>
                <w:rFonts w:ascii="Times New Roman" w:eastAsia="Times New Roman" w:hAnsi="Times New Roman" w:cs="Times New Roman"/>
                <w:rPrChange w:id="732" w:author="RSR" w:date="2025-08-13T10:31:00Z">
                  <w:rPr>
                    <w:rFonts w:ascii="Times New Roman" w:eastAsia="Times New Roman" w:hAnsi="Times New Roman" w:cs="Times New Roman"/>
                    <w:noProof/>
                    <w:u w:val="single"/>
                  </w:rPr>
                </w:rPrChange>
              </w:rPr>
              <w:t>Максималният размер на допустимите разходи за инвестиции в земеделска техника за един кандидат за периода на прилагане на интервенцията е до 450 000 евро.</w:t>
            </w:r>
          </w:p>
          <w:p w14:paraId="19183BF9" w14:textId="77777777" w:rsidR="009C0114" w:rsidRPr="00F86D6B" w:rsidRDefault="009C0114">
            <w:pPr>
              <w:spacing w:after="0" w:line="276" w:lineRule="auto"/>
              <w:jc w:val="both"/>
              <w:rPr>
                <w:rFonts w:ascii="Times New Roman" w:hAnsi="Times New Roman" w:cs="Times New Roman"/>
                <w:rPrChange w:id="733" w:author="RSR" w:date="2025-08-13T10:31:00Z">
                  <w:rPr/>
                </w:rPrChange>
              </w:rPr>
              <w:pPrChange w:id="734" w:author="RSR" w:date="2025-08-13T10:31:00Z">
                <w:pPr>
                  <w:spacing w:before="40" w:after="40"/>
                  <w:jc w:val="both"/>
                </w:pPr>
              </w:pPrChange>
            </w:pPr>
            <w:r w:rsidRPr="00F86D6B">
              <w:rPr>
                <w:rFonts w:ascii="Times New Roman" w:eastAsia="Times New Roman" w:hAnsi="Times New Roman" w:cs="Times New Roman"/>
                <w:rPrChange w:id="735" w:author="RSR" w:date="2025-08-13T10:31:00Z">
                  <w:rPr>
                    <w:rFonts w:ascii="Times New Roman" w:eastAsia="Times New Roman" w:hAnsi="Times New Roman" w:cs="Times New Roman"/>
                    <w:noProof/>
                  </w:rPr>
                </w:rPrChange>
              </w:rPr>
              <w:t xml:space="preserve">· </w:t>
            </w:r>
            <w:r w:rsidRPr="00F86D6B">
              <w:rPr>
                <w:rFonts w:ascii="Times New Roman" w:eastAsia="Times New Roman" w:hAnsi="Times New Roman" w:cs="Times New Roman"/>
                <w:rPrChange w:id="736" w:author="RSR" w:date="2025-08-13T10:31:00Z">
                  <w:rPr>
                    <w:rFonts w:ascii="Times New Roman" w:eastAsia="Times New Roman" w:hAnsi="Times New Roman" w:cs="Times New Roman"/>
                    <w:noProof/>
                    <w:u w:val="single"/>
                  </w:rPr>
                </w:rPrChange>
              </w:rPr>
              <w:t xml:space="preserve">Общият максимален размер на допустимите разходи за интервенция ІІ. Г.1 и ІІ. Г.1.1 за един кандидат за периода на прилагане на интервенциите е до 1 800 000 евро; </w:t>
            </w:r>
          </w:p>
          <w:p w14:paraId="51C179D4" w14:textId="77777777" w:rsidR="009C0114" w:rsidRPr="00F86D6B" w:rsidRDefault="009C0114">
            <w:pPr>
              <w:spacing w:after="0" w:line="276" w:lineRule="auto"/>
              <w:jc w:val="both"/>
              <w:rPr>
                <w:rFonts w:ascii="Times New Roman" w:hAnsi="Times New Roman" w:cs="Times New Roman"/>
                <w:rPrChange w:id="737" w:author="RSR" w:date="2025-08-13T10:31:00Z">
                  <w:rPr/>
                </w:rPrChange>
              </w:rPr>
              <w:pPrChange w:id="738" w:author="RSR" w:date="2025-08-13T10:31:00Z">
                <w:pPr>
                  <w:spacing w:before="40" w:after="40"/>
                  <w:jc w:val="both"/>
                </w:pPr>
              </w:pPrChange>
            </w:pPr>
            <w:r w:rsidRPr="00F86D6B">
              <w:rPr>
                <w:rFonts w:ascii="Times New Roman" w:eastAsia="Times New Roman" w:hAnsi="Times New Roman" w:cs="Times New Roman"/>
                <w:rPrChange w:id="739" w:author="RSR" w:date="2025-08-13T10:31:00Z">
                  <w:rPr>
                    <w:rFonts w:ascii="Times New Roman" w:eastAsia="Times New Roman" w:hAnsi="Times New Roman" w:cs="Times New Roman"/>
                    <w:noProof/>
                  </w:rPr>
                </w:rPrChange>
              </w:rPr>
              <w:t xml:space="preserve">· </w:t>
            </w:r>
            <w:r w:rsidRPr="00F86D6B">
              <w:rPr>
                <w:rFonts w:ascii="Times New Roman" w:eastAsia="Times New Roman" w:hAnsi="Times New Roman" w:cs="Times New Roman"/>
                <w:rPrChange w:id="740" w:author="RSR" w:date="2025-08-13T10:31:00Z">
                  <w:rPr>
                    <w:rFonts w:ascii="Times New Roman" w:eastAsia="Times New Roman" w:hAnsi="Times New Roman" w:cs="Times New Roman"/>
                    <w:noProof/>
                    <w:u w:val="single"/>
                  </w:rPr>
                </w:rPrChange>
              </w:rPr>
              <w:t>Общият максимален размер на допустимите разходи за интервенция ІІ. Г.1 и ІІ. Г.1.1 за инвестиции в земеделска техника за един кандидат за периода на прилагане на интервенциите е до 700 000 евро.</w:t>
            </w:r>
          </w:p>
          <w:p w14:paraId="066B979B" w14:textId="6B9C1274" w:rsidR="009C0114" w:rsidRPr="00F86D6B" w:rsidRDefault="009C0114">
            <w:pPr>
              <w:spacing w:after="0" w:line="276" w:lineRule="auto"/>
              <w:jc w:val="both"/>
              <w:rPr>
                <w:rFonts w:ascii="Times New Roman" w:hAnsi="Times New Roman" w:cs="Times New Roman"/>
                <w:rPrChange w:id="741" w:author="RSR" w:date="2025-08-13T10:31:00Z">
                  <w:rPr/>
                </w:rPrChange>
              </w:rPr>
              <w:pPrChange w:id="742" w:author="RSR" w:date="2025-08-13T10:31:00Z">
                <w:pPr>
                  <w:spacing w:before="40" w:after="40"/>
                  <w:jc w:val="both"/>
                </w:pPr>
              </w:pPrChange>
            </w:pPr>
            <w:r w:rsidRPr="00F86D6B">
              <w:rPr>
                <w:rFonts w:ascii="Times New Roman" w:eastAsia="Times New Roman" w:hAnsi="Times New Roman" w:cs="Times New Roman"/>
                <w:rPrChange w:id="743" w:author="RSR" w:date="2025-08-13T10:31:00Z">
                  <w:rPr>
                    <w:rFonts w:ascii="Times New Roman" w:eastAsia="Times New Roman" w:hAnsi="Times New Roman" w:cs="Times New Roman"/>
                    <w:noProof/>
                  </w:rPr>
                </w:rPrChange>
              </w:rPr>
              <w:t>·</w:t>
            </w:r>
            <w:r w:rsidRPr="00F86D6B">
              <w:rPr>
                <w:rFonts w:ascii="Times New Roman" w:eastAsia="Times New Roman" w:hAnsi="Times New Roman" w:cs="Times New Roman"/>
                <w:rPrChange w:id="744" w:author="RSR" w:date="2025-08-13T10:31:00Z">
                  <w:rPr>
                    <w:rFonts w:ascii="Times New Roman" w:eastAsia="Times New Roman" w:hAnsi="Times New Roman" w:cs="Times New Roman"/>
                    <w:noProof/>
                    <w:u w:val="single"/>
                  </w:rPr>
                </w:rPrChange>
              </w:rPr>
              <w:t>Максималният размер на допустимите разходи за един кандидат съответстващ на определението за група/организация на производители, за периода на прилагане на интервенцията и за един проект е до 2</w:t>
            </w:r>
            <w:del w:id="745" w:author="RSR" w:date="2025-08-19T12:55:00Z">
              <w:r w:rsidRPr="00F86D6B" w:rsidDel="00940F79">
                <w:rPr>
                  <w:rFonts w:ascii="Times New Roman" w:eastAsia="Times New Roman" w:hAnsi="Times New Roman" w:cs="Times New Roman"/>
                  <w:rPrChange w:id="746" w:author="RSR" w:date="2025-08-13T10:31:00Z">
                    <w:rPr>
                      <w:rFonts w:ascii="Times New Roman" w:eastAsia="Times New Roman" w:hAnsi="Times New Roman" w:cs="Times New Roman"/>
                      <w:noProof/>
                      <w:u w:val="single"/>
                    </w:rPr>
                  </w:rPrChange>
                </w:rPr>
                <w:delText xml:space="preserve"> </w:delText>
              </w:r>
            </w:del>
            <w:ins w:id="747" w:author="RSR" w:date="2025-08-19T12:55:00Z">
              <w:r w:rsidR="00940F79">
                <w:rPr>
                  <w:rFonts w:ascii="Times New Roman" w:eastAsia="Times New Roman" w:hAnsi="Times New Roman" w:cs="Times New Roman"/>
                </w:rPr>
                <w:t> </w:t>
              </w:r>
            </w:ins>
            <w:del w:id="748" w:author="RSR" w:date="2025-08-19T12:55:00Z">
              <w:r w:rsidRPr="00F86D6B" w:rsidDel="00940F79">
                <w:rPr>
                  <w:rFonts w:ascii="Times New Roman" w:eastAsia="Times New Roman" w:hAnsi="Times New Roman" w:cs="Times New Roman"/>
                  <w:rPrChange w:id="749" w:author="RSR" w:date="2025-08-13T10:31:00Z">
                    <w:rPr>
                      <w:rFonts w:ascii="Times New Roman" w:eastAsia="Times New Roman" w:hAnsi="Times New Roman" w:cs="Times New Roman"/>
                      <w:noProof/>
                      <w:u w:val="single"/>
                    </w:rPr>
                  </w:rPrChange>
                </w:rPr>
                <w:delText>0</w:delText>
              </w:r>
            </w:del>
            <w:ins w:id="750" w:author="RSR" w:date="2025-08-19T12:55:00Z">
              <w:r w:rsidR="00940F79">
                <w:rPr>
                  <w:rFonts w:ascii="Times New Roman" w:eastAsia="Times New Roman" w:hAnsi="Times New Roman" w:cs="Times New Roman"/>
                </w:rPr>
                <w:t>5</w:t>
              </w:r>
            </w:ins>
            <w:r w:rsidRPr="00F86D6B">
              <w:rPr>
                <w:rFonts w:ascii="Times New Roman" w:eastAsia="Times New Roman" w:hAnsi="Times New Roman" w:cs="Times New Roman"/>
                <w:rPrChange w:id="751" w:author="RSR" w:date="2025-08-13T10:31:00Z">
                  <w:rPr>
                    <w:rFonts w:ascii="Times New Roman" w:eastAsia="Times New Roman" w:hAnsi="Times New Roman" w:cs="Times New Roman"/>
                    <w:noProof/>
                    <w:u w:val="single"/>
                  </w:rPr>
                </w:rPrChange>
              </w:rPr>
              <w:t>00</w:t>
            </w:r>
            <w:del w:id="752" w:author="RSR" w:date="2025-08-19T12:55:00Z">
              <w:r w:rsidRPr="00F86D6B" w:rsidDel="00940F79">
                <w:rPr>
                  <w:rFonts w:ascii="Times New Roman" w:eastAsia="Times New Roman" w:hAnsi="Times New Roman" w:cs="Times New Roman"/>
                  <w:rPrChange w:id="753" w:author="RSR" w:date="2025-08-13T10:31:00Z">
                    <w:rPr>
                      <w:rFonts w:ascii="Times New Roman" w:eastAsia="Times New Roman" w:hAnsi="Times New Roman" w:cs="Times New Roman"/>
                      <w:noProof/>
                      <w:u w:val="single"/>
                    </w:rPr>
                  </w:rPrChange>
                </w:rPr>
                <w:delText xml:space="preserve"> </w:delText>
              </w:r>
            </w:del>
            <w:ins w:id="754" w:author="RSR" w:date="2025-08-19T12:55:00Z">
              <w:r w:rsidR="00940F79">
                <w:rPr>
                  <w:rFonts w:ascii="Times New Roman" w:eastAsia="Times New Roman" w:hAnsi="Times New Roman" w:cs="Times New Roman"/>
                </w:rPr>
                <w:t> </w:t>
              </w:r>
            </w:ins>
            <w:r w:rsidRPr="00F86D6B">
              <w:rPr>
                <w:rFonts w:ascii="Times New Roman" w:eastAsia="Times New Roman" w:hAnsi="Times New Roman" w:cs="Times New Roman"/>
                <w:rPrChange w:id="755" w:author="RSR" w:date="2025-08-13T10:31:00Z">
                  <w:rPr>
                    <w:rFonts w:ascii="Times New Roman" w:eastAsia="Times New Roman" w:hAnsi="Times New Roman" w:cs="Times New Roman"/>
                    <w:noProof/>
                    <w:u w:val="single"/>
                  </w:rPr>
                </w:rPrChange>
              </w:rPr>
              <w:t>000 евро</w:t>
            </w:r>
            <w:r w:rsidRPr="00F86D6B">
              <w:rPr>
                <w:rFonts w:ascii="Times New Roman" w:eastAsia="Times New Roman" w:hAnsi="Times New Roman" w:cs="Times New Roman"/>
                <w:rPrChange w:id="756" w:author="RSR" w:date="2025-08-13T10:31:00Z">
                  <w:rPr>
                    <w:rFonts w:ascii="Times New Roman" w:eastAsia="Times New Roman" w:hAnsi="Times New Roman" w:cs="Times New Roman"/>
                    <w:noProof/>
                  </w:rPr>
                </w:rPrChange>
              </w:rPr>
              <w:t>;</w:t>
            </w:r>
          </w:p>
          <w:p w14:paraId="68A3C3C3" w14:textId="72043A4F" w:rsidR="009C0114" w:rsidRPr="00F86D6B" w:rsidRDefault="009C0114">
            <w:pPr>
              <w:spacing w:after="0" w:line="276" w:lineRule="auto"/>
              <w:jc w:val="both"/>
              <w:rPr>
                <w:rFonts w:ascii="Times New Roman" w:hAnsi="Times New Roman" w:cs="Times New Roman"/>
                <w:rPrChange w:id="757" w:author="RSR" w:date="2025-08-13T10:31:00Z">
                  <w:rPr/>
                </w:rPrChange>
              </w:rPr>
              <w:pPrChange w:id="758" w:author="RSR" w:date="2025-08-13T10:31:00Z">
                <w:pPr>
                  <w:spacing w:before="40" w:after="40"/>
                  <w:jc w:val="both"/>
                </w:pPr>
              </w:pPrChange>
            </w:pPr>
            <w:r w:rsidRPr="00F86D6B">
              <w:rPr>
                <w:rFonts w:ascii="Times New Roman" w:eastAsia="Times New Roman" w:hAnsi="Times New Roman" w:cs="Times New Roman"/>
                <w:rPrChange w:id="759" w:author="RSR" w:date="2025-08-13T10:31:00Z">
                  <w:rPr>
                    <w:rFonts w:ascii="Times New Roman" w:eastAsia="Times New Roman" w:hAnsi="Times New Roman" w:cs="Times New Roman"/>
                    <w:noProof/>
                  </w:rPr>
                </w:rPrChange>
              </w:rPr>
              <w:t xml:space="preserve">·Максималният размер на допустимите разходи за инвестиции в земеделска техника за един кандидат съответстващ на определението за група/организация на производители, за периода на прилагане на интервенцията е до </w:t>
            </w:r>
            <w:del w:id="760" w:author="RSR" w:date="2025-08-19T12:55:00Z">
              <w:r w:rsidRPr="00F86D6B" w:rsidDel="00940F79">
                <w:rPr>
                  <w:rFonts w:ascii="Times New Roman" w:eastAsia="Times New Roman" w:hAnsi="Times New Roman" w:cs="Times New Roman"/>
                  <w:rPrChange w:id="761" w:author="RSR" w:date="2025-08-13T10:31:00Z">
                    <w:rPr>
                      <w:rFonts w:ascii="Times New Roman" w:eastAsia="Times New Roman" w:hAnsi="Times New Roman" w:cs="Times New Roman"/>
                      <w:noProof/>
                    </w:rPr>
                  </w:rPrChange>
                </w:rPr>
                <w:delText xml:space="preserve">750 </w:delText>
              </w:r>
            </w:del>
            <w:ins w:id="762" w:author="RSR" w:date="2025-08-19T12:55:00Z">
              <w:r w:rsidR="00940F79">
                <w:rPr>
                  <w:rFonts w:ascii="Times New Roman" w:eastAsia="Times New Roman" w:hAnsi="Times New Roman" w:cs="Times New Roman"/>
                </w:rPr>
                <w:t>1 000 </w:t>
              </w:r>
            </w:ins>
            <w:r w:rsidRPr="00F86D6B">
              <w:rPr>
                <w:rFonts w:ascii="Times New Roman" w:eastAsia="Times New Roman" w:hAnsi="Times New Roman" w:cs="Times New Roman"/>
                <w:rPrChange w:id="763" w:author="RSR" w:date="2025-08-13T10:31:00Z">
                  <w:rPr>
                    <w:rFonts w:ascii="Times New Roman" w:eastAsia="Times New Roman" w:hAnsi="Times New Roman" w:cs="Times New Roman"/>
                    <w:noProof/>
                  </w:rPr>
                </w:rPrChange>
              </w:rPr>
              <w:t>000 евро.</w:t>
            </w:r>
          </w:p>
          <w:p w14:paraId="6D9A015B" w14:textId="34999146" w:rsidR="009C0114" w:rsidRPr="00F86D6B" w:rsidRDefault="009C0114">
            <w:pPr>
              <w:spacing w:after="0" w:line="276" w:lineRule="auto"/>
              <w:jc w:val="both"/>
              <w:rPr>
                <w:rFonts w:ascii="Times New Roman" w:hAnsi="Times New Roman" w:cs="Times New Roman"/>
                <w:rPrChange w:id="764" w:author="RSR" w:date="2025-08-13T10:31:00Z">
                  <w:rPr/>
                </w:rPrChange>
              </w:rPr>
              <w:pPrChange w:id="765" w:author="RSR" w:date="2025-08-13T10:31:00Z">
                <w:pPr>
                  <w:spacing w:before="40" w:after="40"/>
                  <w:jc w:val="both"/>
                </w:pPr>
              </w:pPrChange>
            </w:pPr>
            <w:r w:rsidRPr="00F86D6B">
              <w:rPr>
                <w:rFonts w:ascii="Times New Roman" w:eastAsia="Times New Roman" w:hAnsi="Times New Roman" w:cs="Times New Roman"/>
                <w:rPrChange w:id="766" w:author="RSR" w:date="2025-08-13T10:31:00Z">
                  <w:rPr>
                    <w:rFonts w:ascii="Times New Roman" w:eastAsia="Times New Roman" w:hAnsi="Times New Roman" w:cs="Times New Roman"/>
                    <w:noProof/>
                  </w:rPr>
                </w:rPrChange>
              </w:rPr>
              <w:t xml:space="preserve">· </w:t>
            </w:r>
            <w:r w:rsidRPr="00F86D6B">
              <w:rPr>
                <w:rFonts w:ascii="Times New Roman" w:eastAsia="Times New Roman" w:hAnsi="Times New Roman" w:cs="Times New Roman"/>
                <w:rPrChange w:id="767" w:author="RSR" w:date="2025-08-13T10:31:00Z">
                  <w:rPr>
                    <w:rFonts w:ascii="Times New Roman" w:eastAsia="Times New Roman" w:hAnsi="Times New Roman" w:cs="Times New Roman"/>
                    <w:noProof/>
                    <w:u w:val="single"/>
                  </w:rPr>
                </w:rPrChange>
              </w:rPr>
              <w:t xml:space="preserve">Общият максимален размер на допустимите разходи за интервенция ІІ. Г.1 и ІІ. Г.1.1 за един кандидат съответстващ на определението за група/организация на производители за периода на прилагане на интервенциите е до </w:t>
            </w:r>
            <w:del w:id="768" w:author="RSR" w:date="2025-08-19T12:55:00Z">
              <w:r w:rsidRPr="00F86D6B" w:rsidDel="00940F79">
                <w:rPr>
                  <w:rFonts w:ascii="Times New Roman" w:eastAsia="Times New Roman" w:hAnsi="Times New Roman" w:cs="Times New Roman"/>
                  <w:rPrChange w:id="769" w:author="RSR" w:date="2025-08-13T10:31:00Z">
                    <w:rPr>
                      <w:rFonts w:ascii="Times New Roman" w:eastAsia="Times New Roman" w:hAnsi="Times New Roman" w:cs="Times New Roman"/>
                      <w:noProof/>
                      <w:u w:val="single"/>
                    </w:rPr>
                  </w:rPrChange>
                </w:rPr>
                <w:delText xml:space="preserve">2 </w:delText>
              </w:r>
            </w:del>
            <w:ins w:id="770" w:author="RSR" w:date="2025-08-19T12:55:00Z">
              <w:r w:rsidR="00940F79">
                <w:rPr>
                  <w:rFonts w:ascii="Times New Roman" w:eastAsia="Times New Roman" w:hAnsi="Times New Roman" w:cs="Times New Roman"/>
                </w:rPr>
                <w:t> </w:t>
              </w:r>
            </w:ins>
            <w:del w:id="771" w:author="RSR" w:date="2025-08-19T12:55:00Z">
              <w:r w:rsidRPr="00F86D6B" w:rsidDel="00940F79">
                <w:rPr>
                  <w:rFonts w:ascii="Times New Roman" w:eastAsia="Times New Roman" w:hAnsi="Times New Roman" w:cs="Times New Roman"/>
                  <w:rPrChange w:id="772" w:author="RSR" w:date="2025-08-13T10:31:00Z">
                    <w:rPr>
                      <w:rFonts w:ascii="Times New Roman" w:eastAsia="Times New Roman" w:hAnsi="Times New Roman" w:cs="Times New Roman"/>
                      <w:noProof/>
                      <w:u w:val="single"/>
                    </w:rPr>
                  </w:rPrChange>
                </w:rPr>
                <w:delText>000</w:delText>
              </w:r>
            </w:del>
            <w:ins w:id="773" w:author="RSR" w:date="2025-08-19T12:55:00Z">
              <w:r w:rsidR="00940F79">
                <w:rPr>
                  <w:rFonts w:ascii="Times New Roman" w:eastAsia="Times New Roman" w:hAnsi="Times New Roman" w:cs="Times New Roman"/>
                </w:rPr>
                <w:t xml:space="preserve"> 3 500</w:t>
              </w:r>
            </w:ins>
            <w:del w:id="774" w:author="RSR" w:date="2025-08-19T12:55:00Z">
              <w:r w:rsidRPr="00F86D6B" w:rsidDel="00940F79">
                <w:rPr>
                  <w:rFonts w:ascii="Times New Roman" w:eastAsia="Times New Roman" w:hAnsi="Times New Roman" w:cs="Times New Roman"/>
                  <w:rPrChange w:id="775" w:author="RSR" w:date="2025-08-13T10:31:00Z">
                    <w:rPr>
                      <w:rFonts w:ascii="Times New Roman" w:eastAsia="Times New Roman" w:hAnsi="Times New Roman" w:cs="Times New Roman"/>
                      <w:noProof/>
                      <w:u w:val="single"/>
                    </w:rPr>
                  </w:rPrChange>
                </w:rPr>
                <w:delText xml:space="preserve"> </w:delText>
              </w:r>
            </w:del>
            <w:ins w:id="776" w:author="RSR" w:date="2025-08-19T12:55:00Z">
              <w:r w:rsidR="00940F79">
                <w:rPr>
                  <w:rFonts w:ascii="Times New Roman" w:eastAsia="Times New Roman" w:hAnsi="Times New Roman" w:cs="Times New Roman"/>
                </w:rPr>
                <w:t> </w:t>
              </w:r>
            </w:ins>
            <w:r w:rsidRPr="00F86D6B">
              <w:rPr>
                <w:rFonts w:ascii="Times New Roman" w:eastAsia="Times New Roman" w:hAnsi="Times New Roman" w:cs="Times New Roman"/>
                <w:rPrChange w:id="777" w:author="RSR" w:date="2025-08-13T10:31:00Z">
                  <w:rPr>
                    <w:rFonts w:ascii="Times New Roman" w:eastAsia="Times New Roman" w:hAnsi="Times New Roman" w:cs="Times New Roman"/>
                    <w:noProof/>
                    <w:u w:val="single"/>
                  </w:rPr>
                </w:rPrChange>
              </w:rPr>
              <w:t xml:space="preserve">000 евро; </w:t>
            </w:r>
          </w:p>
          <w:p w14:paraId="4832E104" w14:textId="5524196A" w:rsidR="009C0114" w:rsidRPr="00F86D6B" w:rsidRDefault="009C0114">
            <w:pPr>
              <w:spacing w:after="0" w:line="276" w:lineRule="auto"/>
              <w:jc w:val="both"/>
              <w:rPr>
                <w:rFonts w:ascii="Times New Roman" w:hAnsi="Times New Roman" w:cs="Times New Roman"/>
                <w:rPrChange w:id="778" w:author="RSR" w:date="2025-08-13T10:31:00Z">
                  <w:rPr/>
                </w:rPrChange>
              </w:rPr>
              <w:pPrChange w:id="779" w:author="RSR" w:date="2025-08-13T10:31:00Z">
                <w:pPr>
                  <w:spacing w:before="40" w:after="40"/>
                  <w:jc w:val="both"/>
                </w:pPr>
              </w:pPrChange>
            </w:pPr>
            <w:r w:rsidRPr="00F86D6B">
              <w:rPr>
                <w:rFonts w:ascii="Times New Roman" w:eastAsia="Times New Roman" w:hAnsi="Times New Roman" w:cs="Times New Roman"/>
                <w:rPrChange w:id="780" w:author="RSR" w:date="2025-08-13T10:31:00Z">
                  <w:rPr>
                    <w:rFonts w:ascii="Times New Roman" w:eastAsia="Times New Roman" w:hAnsi="Times New Roman" w:cs="Times New Roman"/>
                    <w:noProof/>
                  </w:rPr>
                </w:rPrChange>
              </w:rPr>
              <w:t xml:space="preserve">· </w:t>
            </w:r>
            <w:r w:rsidRPr="00F86D6B">
              <w:rPr>
                <w:rFonts w:ascii="Times New Roman" w:eastAsia="Times New Roman" w:hAnsi="Times New Roman" w:cs="Times New Roman"/>
                <w:rPrChange w:id="781" w:author="RSR" w:date="2025-08-13T10:31:00Z">
                  <w:rPr>
                    <w:rFonts w:ascii="Times New Roman" w:eastAsia="Times New Roman" w:hAnsi="Times New Roman" w:cs="Times New Roman"/>
                    <w:noProof/>
                    <w:u w:val="single"/>
                  </w:rPr>
                </w:rPrChange>
              </w:rPr>
              <w:t xml:space="preserve">Общият максимален размер на допустимите разходи за интервенция ІІ. Г.1 и ІІ. Г.1.1 за инвестиции в земеделска техника за един кандидат съответстващ на определението за група/организация на производители за периода на прилагане на интервенциите е до </w:t>
            </w:r>
            <w:del w:id="782" w:author="RSR" w:date="2025-08-19T12:55:00Z">
              <w:r w:rsidRPr="00F86D6B" w:rsidDel="00940F79">
                <w:rPr>
                  <w:rFonts w:ascii="Times New Roman" w:eastAsia="Times New Roman" w:hAnsi="Times New Roman" w:cs="Times New Roman"/>
                  <w:rPrChange w:id="783" w:author="RSR" w:date="2025-08-13T10:31:00Z">
                    <w:rPr>
                      <w:rFonts w:ascii="Times New Roman" w:eastAsia="Times New Roman" w:hAnsi="Times New Roman" w:cs="Times New Roman"/>
                      <w:noProof/>
                      <w:u w:val="single"/>
                    </w:rPr>
                  </w:rPrChange>
                </w:rPr>
                <w:delText xml:space="preserve">800 </w:delText>
              </w:r>
            </w:del>
            <w:ins w:id="784" w:author="RSR" w:date="2025-08-19T12:55:00Z">
              <w:r w:rsidR="00940F79">
                <w:rPr>
                  <w:rFonts w:ascii="Times New Roman" w:eastAsia="Times New Roman" w:hAnsi="Times New Roman" w:cs="Times New Roman"/>
                </w:rPr>
                <w:t>1 500</w:t>
              </w:r>
            </w:ins>
            <w:ins w:id="785" w:author="RSR" w:date="2025-08-19T12:56:00Z">
              <w:r w:rsidR="00940F79">
                <w:rPr>
                  <w:rFonts w:ascii="Times New Roman" w:eastAsia="Times New Roman" w:hAnsi="Times New Roman" w:cs="Times New Roman"/>
                </w:rPr>
                <w:t> </w:t>
              </w:r>
            </w:ins>
            <w:r w:rsidRPr="00F86D6B">
              <w:rPr>
                <w:rFonts w:ascii="Times New Roman" w:eastAsia="Times New Roman" w:hAnsi="Times New Roman" w:cs="Times New Roman"/>
                <w:rPrChange w:id="786" w:author="RSR" w:date="2025-08-13T10:31:00Z">
                  <w:rPr>
                    <w:rFonts w:ascii="Times New Roman" w:eastAsia="Times New Roman" w:hAnsi="Times New Roman" w:cs="Times New Roman"/>
                    <w:noProof/>
                    <w:u w:val="single"/>
                  </w:rPr>
                </w:rPrChange>
              </w:rPr>
              <w:t>000 евро.</w:t>
            </w:r>
          </w:p>
          <w:p w14:paraId="62EF3217" w14:textId="77777777" w:rsidR="009C0114" w:rsidRPr="00F86D6B" w:rsidRDefault="009C0114">
            <w:pPr>
              <w:spacing w:after="0" w:line="276" w:lineRule="auto"/>
              <w:jc w:val="both"/>
              <w:rPr>
                <w:rFonts w:ascii="Times New Roman" w:hAnsi="Times New Roman" w:cs="Times New Roman"/>
                <w:rPrChange w:id="787" w:author="RSR" w:date="2025-08-13T10:31:00Z">
                  <w:rPr/>
                </w:rPrChange>
              </w:rPr>
              <w:pPrChange w:id="788" w:author="RSR" w:date="2025-08-13T10:31:00Z">
                <w:pPr>
                  <w:spacing w:before="40" w:after="40"/>
                  <w:jc w:val="both"/>
                </w:pPr>
              </w:pPrChange>
            </w:pPr>
            <w:r w:rsidRPr="00F86D6B">
              <w:rPr>
                <w:rFonts w:ascii="Times New Roman" w:eastAsia="Times New Roman" w:hAnsi="Times New Roman" w:cs="Times New Roman"/>
                <w:b/>
                <w:bCs/>
                <w:rPrChange w:id="789" w:author="RSR" w:date="2025-08-13T10:31:00Z">
                  <w:rPr>
                    <w:rFonts w:ascii="Times New Roman" w:eastAsia="Times New Roman" w:hAnsi="Times New Roman" w:cs="Times New Roman"/>
                    <w:b/>
                    <w:bCs/>
                    <w:noProof/>
                  </w:rPr>
                </w:rPrChange>
              </w:rPr>
              <w:t>Подкрепа по интервенцията може да се предоставя и под формата на финансови инструменти</w:t>
            </w:r>
          </w:p>
          <w:p w14:paraId="0D617BD1" w14:textId="77777777" w:rsidR="009C0114" w:rsidRPr="00F86D6B" w:rsidRDefault="009C0114">
            <w:pPr>
              <w:spacing w:after="0" w:line="276" w:lineRule="auto"/>
              <w:jc w:val="both"/>
              <w:rPr>
                <w:rFonts w:ascii="Times New Roman" w:hAnsi="Times New Roman" w:cs="Times New Roman"/>
                <w:rPrChange w:id="790" w:author="RSR" w:date="2025-08-13T10:31:00Z">
                  <w:rPr/>
                </w:rPrChange>
              </w:rPr>
              <w:pPrChange w:id="791" w:author="RSR" w:date="2025-08-13T10:31:00Z">
                <w:pPr>
                  <w:spacing w:before="40" w:after="40"/>
                  <w:jc w:val="both"/>
                </w:pPr>
              </w:pPrChange>
            </w:pPr>
            <w:r w:rsidRPr="00F86D6B">
              <w:rPr>
                <w:rFonts w:ascii="Times New Roman" w:eastAsia="Times New Roman" w:hAnsi="Times New Roman" w:cs="Times New Roman"/>
                <w:rPrChange w:id="792" w:author="RSR" w:date="2025-08-13T10:31:00Z">
                  <w:rPr>
                    <w:rFonts w:ascii="Times New Roman" w:eastAsia="Times New Roman" w:hAnsi="Times New Roman" w:cs="Times New Roman"/>
                    <w:noProof/>
                  </w:rPr>
                </w:rPrChange>
              </w:rPr>
              <w:t>Финансовия инструмент се предоставя под формата на гаранционна схема за кредити, със специфики според вида на допустимите бенефициенти, както следва:</w:t>
            </w:r>
          </w:p>
          <w:p w14:paraId="6FD7C422" w14:textId="77777777" w:rsidR="009C0114" w:rsidRPr="00F86D6B" w:rsidRDefault="009C0114">
            <w:pPr>
              <w:spacing w:after="0" w:line="276" w:lineRule="auto"/>
              <w:jc w:val="both"/>
              <w:rPr>
                <w:rFonts w:ascii="Times New Roman" w:hAnsi="Times New Roman" w:cs="Times New Roman"/>
                <w:rPrChange w:id="793" w:author="RSR" w:date="2025-08-13T10:31:00Z">
                  <w:rPr/>
                </w:rPrChange>
              </w:rPr>
              <w:pPrChange w:id="794" w:author="RSR" w:date="2025-08-13T10:31:00Z">
                <w:pPr>
                  <w:spacing w:before="40" w:after="40"/>
                  <w:jc w:val="both"/>
                </w:pPr>
              </w:pPrChange>
            </w:pPr>
            <w:r w:rsidRPr="00F86D6B">
              <w:rPr>
                <w:rFonts w:ascii="Times New Roman" w:eastAsia="Times New Roman" w:hAnsi="Times New Roman" w:cs="Times New Roman"/>
                <w:rPrChange w:id="795" w:author="RSR" w:date="2025-08-13T10:31:00Z">
                  <w:rPr>
                    <w:rFonts w:ascii="Times New Roman" w:eastAsia="Times New Roman" w:hAnsi="Times New Roman" w:cs="Times New Roman"/>
                    <w:noProof/>
                  </w:rPr>
                </w:rPrChange>
              </w:rPr>
              <w:t>1. гаранционна схема с 80% размер на гаранцията за необезпечени заеми и/или оборотни средства и 100% лихвена субсидия за заеми, покрити от гаранцията, без лимит на портфейлна основа, за много малки земеделски стопанства и млади земеделски стопани, съгласно дефинициите, както и за стартиращи предприятия в селските райони. Допустими са новоотпуснати инвестиционни заеми (вкл. финансов лизинг) и заеми за оборотни средства, включително самостоятелни заеми за оборотен капитал, с максимална стойност на заемите 150 хил. евро.</w:t>
            </w:r>
          </w:p>
          <w:p w14:paraId="438C49EE" w14:textId="77777777" w:rsidR="009C0114" w:rsidRPr="00F86D6B" w:rsidRDefault="009C0114">
            <w:pPr>
              <w:spacing w:after="0" w:line="276" w:lineRule="auto"/>
              <w:jc w:val="both"/>
              <w:rPr>
                <w:rFonts w:ascii="Times New Roman" w:hAnsi="Times New Roman" w:cs="Times New Roman"/>
                <w:rPrChange w:id="796" w:author="RSR" w:date="2025-08-13T10:31:00Z">
                  <w:rPr/>
                </w:rPrChange>
              </w:rPr>
              <w:pPrChange w:id="797" w:author="RSR" w:date="2025-08-13T10:31:00Z">
                <w:pPr>
                  <w:spacing w:before="40" w:after="40"/>
                  <w:jc w:val="both"/>
                </w:pPr>
              </w:pPrChange>
            </w:pPr>
            <w:r w:rsidRPr="00F86D6B">
              <w:rPr>
                <w:rFonts w:ascii="Times New Roman" w:eastAsia="Times New Roman" w:hAnsi="Times New Roman" w:cs="Times New Roman"/>
                <w:rPrChange w:id="798" w:author="RSR" w:date="2025-08-13T10:31:00Z">
                  <w:rPr>
                    <w:rFonts w:ascii="Times New Roman" w:eastAsia="Times New Roman" w:hAnsi="Times New Roman" w:cs="Times New Roman"/>
                    <w:noProof/>
                  </w:rPr>
                </w:rPrChange>
              </w:rPr>
              <w:t>2. гаранционна схема с 80% размер на гаранцията за обезпечени заеми и/или оборотни средства и 50% лихвена субсидия за заеми, покрити от гаранцията, при до 25% максимален процент на гаранцията на портфейлна основа, за микро, малки и средни предприятия, извършващи селскостопански дейности и преработка на земеделски продукти, както и земеделски стопани или микропредприятия, извършващи неселскостопанска дейност в селските райони. Изискуемото обезпечение се определя спрямо стандартните изисквания на финансовите посредници с приоритет на използване на активите, придобивани със средства от отпуснатите кредити. Допустими са новоотпуснати инвестиционни заеми (вкл. финансов лизинг) и заеми за оборотни средства, включително самостоятелни заеми за оборотен капитал, с максимална стойност на заемите 500 хил. евро.</w:t>
            </w:r>
          </w:p>
          <w:p w14:paraId="77FD19C8" w14:textId="77777777" w:rsidR="009C0114" w:rsidRPr="00F86D6B" w:rsidRDefault="009C0114">
            <w:pPr>
              <w:spacing w:after="0" w:line="276" w:lineRule="auto"/>
              <w:jc w:val="both"/>
              <w:rPr>
                <w:rFonts w:ascii="Times New Roman" w:hAnsi="Times New Roman" w:cs="Times New Roman"/>
                <w:rPrChange w:id="799" w:author="RSR" w:date="2025-08-13T10:31:00Z">
                  <w:rPr/>
                </w:rPrChange>
              </w:rPr>
              <w:pPrChange w:id="800" w:author="RSR" w:date="2025-08-13T10:31:00Z">
                <w:pPr>
                  <w:spacing w:before="40" w:after="40"/>
                  <w:jc w:val="both"/>
                </w:pPr>
              </w:pPrChange>
            </w:pPr>
            <w:r w:rsidRPr="00F86D6B">
              <w:rPr>
                <w:rFonts w:ascii="Times New Roman" w:eastAsia="Times New Roman" w:hAnsi="Times New Roman" w:cs="Times New Roman"/>
                <w:rPrChange w:id="801" w:author="RSR" w:date="2025-08-13T10:31:00Z">
                  <w:rPr>
                    <w:rFonts w:ascii="Times New Roman" w:eastAsia="Times New Roman" w:hAnsi="Times New Roman" w:cs="Times New Roman"/>
                    <w:noProof/>
                  </w:rPr>
                </w:rPrChange>
              </w:rPr>
              <w:t>Определения приложим таван за подкрепа за финансирането на оборотен капитал в съответствие с чл. 58, пар. 2 от Регламент № 2021/1060 и насоки на ЕК относно държавната помощ за финансовите инструменти по ЕФСУ не може да надвишава 150 000 евро.</w:t>
            </w:r>
          </w:p>
          <w:p w14:paraId="43D30431" w14:textId="77777777" w:rsidR="009C0114" w:rsidRPr="00F86D6B" w:rsidRDefault="009C0114">
            <w:pPr>
              <w:spacing w:after="0" w:line="276" w:lineRule="auto"/>
              <w:jc w:val="both"/>
              <w:rPr>
                <w:rFonts w:ascii="Times New Roman" w:hAnsi="Times New Roman" w:cs="Times New Roman"/>
                <w:rPrChange w:id="802" w:author="RSR" w:date="2025-08-13T10:31:00Z">
                  <w:rPr/>
                </w:rPrChange>
              </w:rPr>
              <w:pPrChange w:id="803" w:author="RSR" w:date="2025-08-13T10:31:00Z">
                <w:pPr>
                  <w:spacing w:before="40" w:after="40"/>
                  <w:jc w:val="both"/>
                </w:pPr>
              </w:pPrChange>
            </w:pPr>
            <w:r w:rsidRPr="00F86D6B">
              <w:rPr>
                <w:rFonts w:ascii="Times New Roman" w:eastAsia="Times New Roman" w:hAnsi="Times New Roman" w:cs="Times New Roman"/>
                <w:rPrChange w:id="804" w:author="RSR" w:date="2025-08-13T10:31:00Z">
                  <w:rPr>
                    <w:rFonts w:ascii="Times New Roman" w:eastAsia="Times New Roman" w:hAnsi="Times New Roman" w:cs="Times New Roman"/>
                    <w:noProof/>
                  </w:rPr>
                </w:rPrChange>
              </w:rPr>
              <w:t>Максимален матуритет на заемите – 120 месеца за инвестиционни кредити и 60 месеца за оборотни заеми.</w:t>
            </w:r>
          </w:p>
          <w:p w14:paraId="1154B36E" w14:textId="77777777" w:rsidR="009C0114" w:rsidRPr="00F86D6B" w:rsidRDefault="009C0114">
            <w:pPr>
              <w:spacing w:after="0" w:line="276" w:lineRule="auto"/>
              <w:jc w:val="both"/>
              <w:rPr>
                <w:rFonts w:ascii="Times New Roman" w:hAnsi="Times New Roman" w:cs="Times New Roman"/>
                <w:rPrChange w:id="805" w:author="RSR" w:date="2025-08-13T10:31:00Z">
                  <w:rPr/>
                </w:rPrChange>
              </w:rPr>
              <w:pPrChange w:id="806" w:author="RSR" w:date="2025-08-13T10:31:00Z">
                <w:pPr>
                  <w:spacing w:before="40" w:after="40"/>
                  <w:jc w:val="both"/>
                </w:pPr>
              </w:pPrChange>
            </w:pPr>
            <w:r w:rsidRPr="00F86D6B">
              <w:rPr>
                <w:rFonts w:ascii="Times New Roman" w:eastAsia="Times New Roman" w:hAnsi="Times New Roman" w:cs="Times New Roman"/>
                <w:rPrChange w:id="807" w:author="RSR" w:date="2025-08-13T10:31:00Z">
                  <w:rPr>
                    <w:rFonts w:ascii="Times New Roman" w:eastAsia="Times New Roman" w:hAnsi="Times New Roman" w:cs="Times New Roman"/>
                    <w:noProof/>
                  </w:rPr>
                </w:rPrChange>
              </w:rPr>
              <w:t>Минимален матуритет на заемите – 12 месеца.</w:t>
            </w:r>
          </w:p>
          <w:p w14:paraId="79743E73" w14:textId="77777777" w:rsidR="009C0114" w:rsidRPr="00F86D6B" w:rsidRDefault="009C0114">
            <w:pPr>
              <w:spacing w:after="0" w:line="276" w:lineRule="auto"/>
              <w:jc w:val="both"/>
              <w:rPr>
                <w:rFonts w:ascii="Times New Roman" w:hAnsi="Times New Roman" w:cs="Times New Roman"/>
                <w:rPrChange w:id="808" w:author="RSR" w:date="2025-08-13T10:31:00Z">
                  <w:rPr/>
                </w:rPrChange>
              </w:rPr>
              <w:pPrChange w:id="809" w:author="RSR" w:date="2025-08-13T10:31:00Z">
                <w:pPr>
                  <w:spacing w:before="40" w:after="40"/>
                  <w:jc w:val="both"/>
                </w:pPr>
              </w:pPrChange>
            </w:pPr>
            <w:r w:rsidRPr="00F86D6B">
              <w:rPr>
                <w:rFonts w:ascii="Times New Roman" w:eastAsia="Times New Roman" w:hAnsi="Times New Roman" w:cs="Times New Roman"/>
                <w:rPrChange w:id="810" w:author="RSR" w:date="2025-08-13T10:31:00Z">
                  <w:rPr>
                    <w:rFonts w:ascii="Times New Roman" w:eastAsia="Times New Roman" w:hAnsi="Times New Roman" w:cs="Times New Roman"/>
                    <w:noProof/>
                  </w:rPr>
                </w:rPrChange>
              </w:rPr>
              <w:t>Размер на собственото участие при инвестиционни кредити: спрямо стандартните изисквания на финансовите посредници.</w:t>
            </w:r>
          </w:p>
          <w:p w14:paraId="7B8CCA85" w14:textId="77777777" w:rsidR="009C0114" w:rsidRPr="00F86D6B" w:rsidRDefault="009C0114">
            <w:pPr>
              <w:spacing w:after="0" w:line="276" w:lineRule="auto"/>
              <w:jc w:val="both"/>
              <w:rPr>
                <w:rFonts w:ascii="Times New Roman" w:hAnsi="Times New Roman" w:cs="Times New Roman"/>
                <w:rPrChange w:id="811" w:author="RSR" w:date="2025-08-13T10:31:00Z">
                  <w:rPr/>
                </w:rPrChange>
              </w:rPr>
              <w:pPrChange w:id="812" w:author="RSR" w:date="2025-08-13T10:31:00Z">
                <w:pPr>
                  <w:spacing w:before="40" w:after="40"/>
                  <w:jc w:val="both"/>
                </w:pPr>
              </w:pPrChange>
            </w:pPr>
            <w:r w:rsidRPr="00F86D6B">
              <w:rPr>
                <w:rFonts w:ascii="Times New Roman" w:eastAsia="Times New Roman" w:hAnsi="Times New Roman" w:cs="Times New Roman"/>
                <w:rPrChange w:id="813" w:author="RSR" w:date="2025-08-13T10:31:00Z">
                  <w:rPr>
                    <w:rFonts w:ascii="Times New Roman" w:eastAsia="Times New Roman" w:hAnsi="Times New Roman" w:cs="Times New Roman"/>
                    <w:noProof/>
                  </w:rPr>
                </w:rPrChange>
              </w:rPr>
              <w:t>Процедура за включване – на портфейлен принцип;</w:t>
            </w:r>
          </w:p>
          <w:p w14:paraId="63423D2F" w14:textId="77777777" w:rsidR="009C0114" w:rsidRPr="00F86D6B" w:rsidRDefault="009C0114">
            <w:pPr>
              <w:spacing w:after="0" w:line="276" w:lineRule="auto"/>
              <w:jc w:val="both"/>
              <w:rPr>
                <w:rFonts w:ascii="Times New Roman" w:hAnsi="Times New Roman" w:cs="Times New Roman"/>
                <w:rPrChange w:id="814" w:author="RSR" w:date="2025-08-13T10:31:00Z">
                  <w:rPr/>
                </w:rPrChange>
              </w:rPr>
              <w:pPrChange w:id="815" w:author="RSR" w:date="2025-08-13T10:31:00Z">
                <w:pPr>
                  <w:spacing w:before="40" w:after="40"/>
                  <w:jc w:val="both"/>
                </w:pPr>
              </w:pPrChange>
            </w:pPr>
            <w:r w:rsidRPr="00F86D6B">
              <w:rPr>
                <w:rFonts w:ascii="Times New Roman" w:eastAsia="Times New Roman" w:hAnsi="Times New Roman" w:cs="Times New Roman"/>
                <w:rPrChange w:id="816" w:author="RSR" w:date="2025-08-13T10:31:00Z">
                  <w:rPr>
                    <w:rFonts w:ascii="Times New Roman" w:eastAsia="Times New Roman" w:hAnsi="Times New Roman" w:cs="Times New Roman"/>
                    <w:noProof/>
                  </w:rPr>
                </w:rPrChange>
              </w:rPr>
              <w:t>Максималните нива на подпомагане при комбинация между безвъзмездни средства и брутен еквивалент на безвъзмездната помощ от финансовия инструмент, не може да надхвърлят максималния интензитет на помощта, посочен в член 73, параграф 4 от Регламент (ЕС) №</w:t>
            </w:r>
            <w:ins w:id="817" w:author="RSR" w:date="2025-08-08T14:11:00Z">
              <w:r w:rsidR="00EE270E" w:rsidRPr="00F86D6B">
                <w:rPr>
                  <w:rFonts w:ascii="Times New Roman" w:eastAsia="Times New Roman" w:hAnsi="Times New Roman" w:cs="Times New Roman"/>
                </w:rPr>
                <w:t xml:space="preserve"> </w:t>
              </w:r>
            </w:ins>
            <w:r w:rsidRPr="00F86D6B">
              <w:rPr>
                <w:rFonts w:ascii="Times New Roman" w:eastAsia="Times New Roman" w:hAnsi="Times New Roman" w:cs="Times New Roman"/>
                <w:rPrChange w:id="818" w:author="RSR" w:date="2025-08-13T10:31:00Z">
                  <w:rPr>
                    <w:rFonts w:ascii="Times New Roman" w:eastAsia="Times New Roman" w:hAnsi="Times New Roman" w:cs="Times New Roman"/>
                    <w:noProof/>
                  </w:rPr>
                </w:rPrChange>
              </w:rPr>
              <w:t>2021/2115.</w:t>
            </w:r>
          </w:p>
        </w:tc>
      </w:tr>
    </w:tbl>
    <w:p w14:paraId="439F1E61" w14:textId="77777777" w:rsidR="009C0114" w:rsidRPr="00F86D6B" w:rsidRDefault="009C0114">
      <w:pPr>
        <w:spacing w:after="0" w:line="276" w:lineRule="auto"/>
        <w:jc w:val="both"/>
        <w:rPr>
          <w:rFonts w:ascii="Times New Roman" w:hAnsi="Times New Roman" w:cs="Times New Roman"/>
          <w:color w:val="000000"/>
          <w:rPrChange w:id="819" w:author="RSR" w:date="2025-08-13T10:31:00Z">
            <w:rPr>
              <w:color w:val="000000"/>
            </w:rPr>
          </w:rPrChange>
        </w:rPr>
        <w:pPrChange w:id="820" w:author="RSR" w:date="2025-08-13T10:31:00Z">
          <w:pPr>
            <w:spacing w:before="20" w:after="20"/>
          </w:pPr>
        </w:pPrChange>
      </w:pPr>
      <w:r w:rsidRPr="00F86D6B">
        <w:rPr>
          <w:rFonts w:ascii="Times New Roman" w:eastAsia="Times New Roman" w:hAnsi="Times New Roman" w:cs="Times New Roman"/>
          <w:color w:val="000000"/>
          <w:rPrChange w:id="821" w:author="RSR" w:date="2025-08-13T10:31:00Z">
            <w:rPr>
              <w:rFonts w:ascii="Times New Roman" w:eastAsia="Times New Roman" w:hAnsi="Times New Roman" w:cs="Times New Roman"/>
              <w:noProof/>
              <w:color w:val="000000"/>
              <w:sz w:val="24"/>
            </w:rPr>
          </w:rPrChange>
        </w:rPr>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9C0114" w:rsidRPr="00F86D6B" w14:paraId="5A052D2E" w14:textId="77777777"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4A5D4BC6" w14:textId="77777777" w:rsidR="009C0114" w:rsidRPr="00F86D6B" w:rsidRDefault="009C0114">
            <w:pPr>
              <w:spacing w:after="0" w:line="276" w:lineRule="auto"/>
              <w:jc w:val="both"/>
              <w:rPr>
                <w:rFonts w:ascii="Times New Roman" w:hAnsi="Times New Roman" w:cs="Times New Roman"/>
                <w:rPrChange w:id="822" w:author="RSR" w:date="2025-08-13T10:31:00Z">
                  <w:rPr/>
                </w:rPrChange>
              </w:rPr>
              <w:pPrChange w:id="823" w:author="RSR" w:date="2025-08-13T10:31:00Z">
                <w:pPr>
                  <w:spacing w:before="40" w:after="40"/>
                  <w:jc w:val="both"/>
                </w:pPr>
              </w:pPrChange>
            </w:pPr>
            <w:r w:rsidRPr="00F86D6B">
              <w:rPr>
                <w:rFonts w:ascii="Times New Roman" w:eastAsia="Times New Roman" w:hAnsi="Times New Roman" w:cs="Times New Roman"/>
                <w:rPrChange w:id="824" w:author="RSR" w:date="2025-08-13T10:31:00Z">
                  <w:rPr>
                    <w:rFonts w:ascii="Times New Roman" w:eastAsia="Times New Roman" w:hAnsi="Times New Roman" w:cs="Times New Roman"/>
                    <w:noProof/>
                  </w:rPr>
                </w:rPrChange>
              </w:rPr>
              <w:t>В рамките на интервенцията е допустимо предоставянето на авансово плащане, в размер до 50% от стойността на одобрената финансова помощ по проектното предложение.</w:t>
            </w:r>
          </w:p>
          <w:p w14:paraId="7830D147" w14:textId="77777777" w:rsidR="009C0114" w:rsidRPr="00F86D6B" w:rsidRDefault="009C0114">
            <w:pPr>
              <w:spacing w:after="0" w:line="276" w:lineRule="auto"/>
              <w:jc w:val="both"/>
              <w:rPr>
                <w:rFonts w:ascii="Times New Roman" w:hAnsi="Times New Roman" w:cs="Times New Roman"/>
                <w:rPrChange w:id="825" w:author="RSR" w:date="2025-08-13T10:31:00Z">
                  <w:rPr/>
                </w:rPrChange>
              </w:rPr>
              <w:pPrChange w:id="826" w:author="RSR" w:date="2025-08-13T10:31:00Z">
                <w:pPr>
                  <w:spacing w:before="40" w:after="40"/>
                </w:pPr>
              </w:pPrChange>
            </w:pPr>
            <w:r w:rsidRPr="00F86D6B">
              <w:rPr>
                <w:rFonts w:ascii="Times New Roman" w:eastAsia="Times New Roman" w:hAnsi="Times New Roman" w:cs="Times New Roman"/>
                <w:rPrChange w:id="827" w:author="RSR" w:date="2025-08-13T10:31:00Z">
                  <w:rPr>
                    <w:rFonts w:ascii="Times New Roman" w:eastAsia="Times New Roman" w:hAnsi="Times New Roman" w:cs="Times New Roman"/>
                    <w:noProof/>
                  </w:rPr>
                </w:rPrChange>
              </w:rPr>
              <w:t>В случай, когато подпомагането се предоставя под формата на финансови инструменти, критериите за подбор, съгласно член 79 от Регламент (ЕС) 2021/2115 не са приложими. Изборът на крайни получатели се извършва под отговорността на субектите, изпълняващи финансовия инструмент.</w:t>
            </w:r>
          </w:p>
          <w:p w14:paraId="03D995A5" w14:textId="77777777" w:rsidR="009C0114" w:rsidRPr="00F86D6B" w:rsidRDefault="009C0114">
            <w:pPr>
              <w:spacing w:after="0" w:line="276" w:lineRule="auto"/>
              <w:jc w:val="both"/>
              <w:rPr>
                <w:rFonts w:ascii="Times New Roman" w:hAnsi="Times New Roman" w:cs="Times New Roman"/>
                <w:rPrChange w:id="828" w:author="RSR" w:date="2025-08-13T10:31:00Z">
                  <w:rPr/>
                </w:rPrChange>
              </w:rPr>
              <w:pPrChange w:id="829" w:author="RSR" w:date="2025-08-13T10:31:00Z">
                <w:pPr>
                  <w:spacing w:before="40" w:after="40"/>
                </w:pPr>
              </w:pPrChange>
            </w:pPr>
            <w:r w:rsidRPr="00F86D6B">
              <w:rPr>
                <w:rFonts w:ascii="Times New Roman" w:eastAsia="Times New Roman" w:hAnsi="Times New Roman" w:cs="Times New Roman"/>
                <w:rPrChange w:id="830" w:author="RSR" w:date="2025-08-13T10:31:00Z">
                  <w:rPr>
                    <w:rFonts w:ascii="Times New Roman" w:eastAsia="Times New Roman" w:hAnsi="Times New Roman" w:cs="Times New Roman"/>
                    <w:noProof/>
                  </w:rPr>
                </w:rPrChange>
              </w:rPr>
              <w:t>Кандидати, отговарящи на условията за допустимост по интервенцията, могат да получат подкрепа под формата на финансов инструмент независимо от това дали имат или не одобрен проект със сключен договор за БФП по интервенцията.</w:t>
            </w:r>
          </w:p>
          <w:p w14:paraId="4D4E905D" w14:textId="77777777" w:rsidR="009C0114" w:rsidRPr="00F86D6B" w:rsidRDefault="009C0114">
            <w:pPr>
              <w:spacing w:after="0" w:line="276" w:lineRule="auto"/>
              <w:jc w:val="both"/>
              <w:rPr>
                <w:rFonts w:ascii="Times New Roman" w:hAnsi="Times New Roman" w:cs="Times New Roman"/>
                <w:rPrChange w:id="831" w:author="RSR" w:date="2025-08-13T10:31:00Z">
                  <w:rPr/>
                </w:rPrChange>
              </w:rPr>
              <w:pPrChange w:id="832" w:author="RSR" w:date="2025-08-13T10:31:00Z">
                <w:pPr>
                  <w:spacing w:before="40" w:after="40"/>
                </w:pPr>
              </w:pPrChange>
            </w:pPr>
            <w:r w:rsidRPr="00F86D6B">
              <w:rPr>
                <w:rFonts w:ascii="Times New Roman" w:eastAsia="Times New Roman" w:hAnsi="Times New Roman" w:cs="Times New Roman"/>
                <w:rPrChange w:id="833" w:author="RSR" w:date="2025-08-13T10:31:00Z">
                  <w:rPr>
                    <w:rFonts w:ascii="Times New Roman" w:eastAsia="Times New Roman" w:hAnsi="Times New Roman" w:cs="Times New Roman"/>
                    <w:noProof/>
                  </w:rPr>
                </w:rPrChange>
              </w:rPr>
              <w:t>Проектите следва да бъдат устойчиви и финансово жизнеспособни.</w:t>
            </w:r>
          </w:p>
        </w:tc>
      </w:tr>
    </w:tbl>
    <w:p w14:paraId="13A31F0C" w14:textId="77777777" w:rsidR="009C0114" w:rsidRPr="00F86D6B" w:rsidRDefault="009C0114">
      <w:pPr>
        <w:pStyle w:val="Heading5"/>
        <w:spacing w:before="0" w:after="0" w:line="276" w:lineRule="auto"/>
        <w:jc w:val="both"/>
        <w:rPr>
          <w:b w:val="0"/>
          <w:i w:val="0"/>
          <w:color w:val="000000"/>
          <w:sz w:val="22"/>
          <w:szCs w:val="22"/>
          <w:lang w:val="bg-BG"/>
          <w:rPrChange w:id="834" w:author="RSR" w:date="2025-08-13T10:31:00Z">
            <w:rPr>
              <w:b w:val="0"/>
              <w:i w:val="0"/>
              <w:color w:val="000000"/>
              <w:sz w:val="24"/>
            </w:rPr>
          </w:rPrChange>
        </w:rPr>
        <w:pPrChange w:id="835" w:author="RSR" w:date="2025-08-13T10:31:00Z">
          <w:pPr>
            <w:pStyle w:val="Heading5"/>
            <w:spacing w:before="20" w:after="20"/>
          </w:pPr>
        </w:pPrChange>
      </w:pPr>
      <w:bookmarkStart w:id="836" w:name="_Toc256001515"/>
      <w:r w:rsidRPr="00F86D6B">
        <w:rPr>
          <w:b w:val="0"/>
          <w:i w:val="0"/>
          <w:color w:val="000000"/>
          <w:sz w:val="22"/>
          <w:szCs w:val="22"/>
          <w:lang w:val="bg-BG"/>
          <w:rPrChange w:id="837" w:author="RSR" w:date="2025-08-13T10:31:00Z">
            <w:rPr>
              <w:b w:val="0"/>
              <w:i w:val="0"/>
              <w:noProof/>
              <w:color w:val="000000"/>
              <w:sz w:val="24"/>
            </w:rPr>
          </w:rPrChange>
        </w:rPr>
        <w:t>8 Информация относно оценката за държавна помощ</w:t>
      </w:r>
      <w:bookmarkEnd w:id="836"/>
    </w:p>
    <w:p w14:paraId="73EAC0F6" w14:textId="77777777" w:rsidR="009C0114" w:rsidRPr="00F86D6B" w:rsidRDefault="009C0114">
      <w:pPr>
        <w:spacing w:after="0" w:line="276" w:lineRule="auto"/>
        <w:jc w:val="both"/>
        <w:rPr>
          <w:rFonts w:ascii="Times New Roman" w:hAnsi="Times New Roman" w:cs="Times New Roman"/>
          <w:color w:val="000000"/>
          <w:rPrChange w:id="838" w:author="RSR" w:date="2025-08-13T10:31:00Z">
            <w:rPr>
              <w:color w:val="000000"/>
            </w:rPr>
          </w:rPrChange>
        </w:rPr>
        <w:pPrChange w:id="839" w:author="RSR" w:date="2025-08-13T10:31:00Z">
          <w:pPr>
            <w:spacing w:before="20" w:after="20"/>
          </w:pPr>
        </w:pPrChange>
      </w:pPr>
      <w:r w:rsidRPr="00F86D6B">
        <w:rPr>
          <w:rFonts w:ascii="Times New Roman" w:eastAsia="Times New Roman" w:hAnsi="Times New Roman" w:cs="Times New Roman"/>
          <w:color w:val="000000"/>
          <w:rPrChange w:id="840" w:author="RSR" w:date="2025-08-13T10:31:00Z">
            <w:rPr>
              <w:rFonts w:ascii="Times New Roman" w:eastAsia="Times New Roman" w:hAnsi="Times New Roman" w:cs="Times New Roman"/>
              <w:noProof/>
              <w:color w:val="000000"/>
              <w:sz w:val="24"/>
            </w:rPr>
          </w:rPrChange>
        </w:rPr>
        <w:t>Интервенцията попада извън приложното поле на член 42 от ДФЕС и подлежи на оценка за държавна помощ:</w:t>
      </w:r>
    </w:p>
    <w:p w14:paraId="0FF980A7" w14:textId="77777777" w:rsidR="009C0114" w:rsidRPr="00F86D6B" w:rsidRDefault="009C0114">
      <w:pPr>
        <w:spacing w:after="0" w:line="276" w:lineRule="auto"/>
        <w:jc w:val="both"/>
        <w:rPr>
          <w:rFonts w:ascii="Times New Roman" w:hAnsi="Times New Roman" w:cs="Times New Roman"/>
          <w:color w:val="000000"/>
          <w:rPrChange w:id="841" w:author="RSR" w:date="2025-08-13T10:31:00Z">
            <w:rPr>
              <w:color w:val="000000"/>
            </w:rPr>
          </w:rPrChange>
        </w:rPr>
        <w:pPrChange w:id="842" w:author="RSR" w:date="2025-08-13T10:31:00Z">
          <w:pPr>
            <w:spacing w:before="20" w:after="20"/>
          </w:pPr>
        </w:pPrChange>
      </w:pPr>
      <w:r w:rsidRPr="00F86D6B">
        <w:rPr>
          <w:rFonts w:ascii="Times New Roman" w:eastAsia="Wingdings" w:hAnsi="Times New Roman" w:cs="Times New Roman"/>
          <w:color w:val="000000"/>
          <w:rPrChange w:id="843" w:author="RSR" w:date="2025-08-13T10:31:00Z">
            <w:rPr>
              <w:rFonts w:ascii="Wingdings" w:eastAsia="Wingdings" w:hAnsi="Wingdings" w:cs="Wingdings"/>
              <w:noProof/>
              <w:color w:val="000000"/>
              <w:sz w:val="24"/>
            </w:rPr>
          </w:rPrChange>
        </w:rPr>
        <w:t></w:t>
      </w:r>
      <w:r w:rsidRPr="00F86D6B">
        <w:rPr>
          <w:rFonts w:ascii="Times New Roman" w:eastAsia="Times New Roman" w:hAnsi="Times New Roman" w:cs="Times New Roman"/>
          <w:color w:val="000000"/>
          <w:rPrChange w:id="844" w:author="RSR" w:date="2025-08-13T10:31:00Z">
            <w:rPr>
              <w:rFonts w:ascii="Times New Roman" w:eastAsia="Times New Roman" w:hAnsi="Times New Roman" w:cs="Times New Roman"/>
              <w:noProof/>
              <w:color w:val="000000"/>
              <w:sz w:val="24"/>
            </w:rPr>
          </w:rPrChange>
        </w:rPr>
        <w:t xml:space="preserve"> Да      </w:t>
      </w:r>
      <w:r w:rsidRPr="00F86D6B">
        <w:rPr>
          <w:rFonts w:ascii="Times New Roman" w:eastAsia="Wingdings" w:hAnsi="Times New Roman" w:cs="Times New Roman"/>
          <w:color w:val="000000"/>
          <w:rPrChange w:id="845" w:author="RSR" w:date="2025-08-13T10:31:00Z">
            <w:rPr>
              <w:rFonts w:ascii="Wingdings" w:eastAsia="Wingdings" w:hAnsi="Wingdings" w:cs="Wingdings"/>
              <w:noProof/>
              <w:color w:val="000000"/>
              <w:sz w:val="24"/>
            </w:rPr>
          </w:rPrChange>
        </w:rPr>
        <w:t></w:t>
      </w:r>
      <w:r w:rsidRPr="00F86D6B">
        <w:rPr>
          <w:rFonts w:ascii="Times New Roman" w:eastAsia="Times New Roman" w:hAnsi="Times New Roman" w:cs="Times New Roman"/>
          <w:color w:val="000000"/>
          <w:rPrChange w:id="846" w:author="RSR" w:date="2025-08-13T10:31:00Z">
            <w:rPr>
              <w:rFonts w:ascii="Times New Roman" w:eastAsia="Times New Roman" w:hAnsi="Times New Roman" w:cs="Times New Roman"/>
              <w:noProof/>
              <w:color w:val="000000"/>
              <w:sz w:val="24"/>
            </w:rPr>
          </w:rPrChange>
        </w:rPr>
        <w:t xml:space="preserve"> Не      </w:t>
      </w:r>
      <w:r w:rsidRPr="00F86D6B">
        <w:rPr>
          <w:rFonts w:ascii="Times New Roman" w:eastAsia="Wingdings" w:hAnsi="Times New Roman" w:cs="Times New Roman"/>
          <w:color w:val="000000"/>
          <w:rPrChange w:id="847" w:author="RSR" w:date="2025-08-13T10:31:00Z">
            <w:rPr>
              <w:rFonts w:ascii="Wingdings" w:eastAsia="Wingdings" w:hAnsi="Wingdings" w:cs="Wingdings"/>
              <w:noProof/>
              <w:color w:val="000000"/>
              <w:sz w:val="24"/>
            </w:rPr>
          </w:rPrChange>
        </w:rPr>
        <w:t></w:t>
      </w:r>
      <w:r w:rsidRPr="00F86D6B">
        <w:rPr>
          <w:rFonts w:ascii="Times New Roman" w:eastAsia="Times New Roman" w:hAnsi="Times New Roman" w:cs="Times New Roman"/>
          <w:color w:val="000000"/>
          <w:rPrChange w:id="848" w:author="RSR" w:date="2025-08-13T10:31:00Z">
            <w:rPr>
              <w:rFonts w:ascii="Times New Roman" w:eastAsia="Times New Roman" w:hAnsi="Times New Roman" w:cs="Times New Roman"/>
              <w:noProof/>
              <w:color w:val="000000"/>
              <w:sz w:val="24"/>
            </w:rPr>
          </w:rPrChange>
        </w:rPr>
        <w:t xml:space="preserve"> Смесено участие      </w:t>
      </w:r>
    </w:p>
    <w:p w14:paraId="71C92DB4" w14:textId="77777777" w:rsidR="009C0114" w:rsidRPr="00F86D6B" w:rsidRDefault="009C0114">
      <w:pPr>
        <w:spacing w:after="0" w:line="276" w:lineRule="auto"/>
        <w:jc w:val="both"/>
        <w:rPr>
          <w:rFonts w:ascii="Times New Roman" w:hAnsi="Times New Roman" w:cs="Times New Roman"/>
          <w:color w:val="000000"/>
          <w:rPrChange w:id="849" w:author="RSR" w:date="2025-08-13T10:31:00Z">
            <w:rPr>
              <w:color w:val="000000"/>
            </w:rPr>
          </w:rPrChange>
        </w:rPr>
        <w:pPrChange w:id="850" w:author="RSR" w:date="2025-08-13T10:31:00Z">
          <w:pPr>
            <w:spacing w:before="20" w:after="20"/>
          </w:pPr>
        </w:pPrChange>
      </w:pPr>
    </w:p>
    <w:p w14:paraId="4DEB4495" w14:textId="77777777" w:rsidR="009C0114" w:rsidRPr="00F86D6B" w:rsidRDefault="009C0114">
      <w:pPr>
        <w:pStyle w:val="Heading5"/>
        <w:spacing w:before="0" w:after="0" w:line="276" w:lineRule="auto"/>
        <w:jc w:val="both"/>
        <w:rPr>
          <w:b w:val="0"/>
          <w:i w:val="0"/>
          <w:color w:val="000000"/>
          <w:sz w:val="22"/>
          <w:szCs w:val="22"/>
          <w:lang w:val="bg-BG"/>
          <w:rPrChange w:id="851" w:author="RSR" w:date="2025-08-13T10:31:00Z">
            <w:rPr>
              <w:b w:val="0"/>
              <w:i w:val="0"/>
              <w:color w:val="000000"/>
              <w:sz w:val="24"/>
            </w:rPr>
          </w:rPrChange>
        </w:rPr>
        <w:pPrChange w:id="852" w:author="RSR" w:date="2025-08-13T10:31:00Z">
          <w:pPr>
            <w:pStyle w:val="Heading5"/>
            <w:spacing w:before="20" w:after="20"/>
          </w:pPr>
        </w:pPrChange>
      </w:pPr>
      <w:bookmarkStart w:id="853" w:name="_Toc256001516"/>
      <w:r w:rsidRPr="00F86D6B">
        <w:rPr>
          <w:b w:val="0"/>
          <w:i w:val="0"/>
          <w:color w:val="000000"/>
          <w:sz w:val="22"/>
          <w:szCs w:val="22"/>
          <w:lang w:val="bg-BG"/>
          <w:rPrChange w:id="854" w:author="RSR" w:date="2025-08-13T10:31:00Z">
            <w:rPr>
              <w:b w:val="0"/>
              <w:i w:val="0"/>
              <w:noProof/>
              <w:color w:val="000000"/>
              <w:sz w:val="24"/>
            </w:rPr>
          </w:rPrChange>
        </w:rPr>
        <w:t>9 Допълнителни въпроси/информация за вида на интервенцията</w:t>
      </w:r>
      <w:bookmarkEnd w:id="853"/>
    </w:p>
    <w:p w14:paraId="55B2DB13" w14:textId="77777777" w:rsidR="009C0114" w:rsidRPr="00F86D6B" w:rsidRDefault="009C0114">
      <w:pPr>
        <w:spacing w:after="0" w:line="276" w:lineRule="auto"/>
        <w:jc w:val="both"/>
        <w:rPr>
          <w:rFonts w:ascii="Times New Roman" w:hAnsi="Times New Roman" w:cs="Times New Roman"/>
          <w:color w:val="000000"/>
          <w:rPrChange w:id="855" w:author="RSR" w:date="2025-08-13T10:31:00Z">
            <w:rPr>
              <w:color w:val="000000"/>
            </w:rPr>
          </w:rPrChange>
        </w:rPr>
        <w:pPrChange w:id="856" w:author="RSR" w:date="2025-08-13T10:31:00Z">
          <w:pPr>
            <w:spacing w:before="20" w:after="20"/>
          </w:pPr>
        </w:pPrChange>
      </w:pPr>
      <w:r w:rsidRPr="00F86D6B">
        <w:rPr>
          <w:rFonts w:ascii="Times New Roman" w:eastAsia="Times New Roman" w:hAnsi="Times New Roman" w:cs="Times New Roman"/>
          <w:color w:val="000000"/>
          <w:rPrChange w:id="857" w:author="RSR" w:date="2025-08-13T10:31:00Z">
            <w:rPr>
              <w:rFonts w:ascii="Times New Roman" w:eastAsia="Times New Roman" w:hAnsi="Times New Roman" w:cs="Times New Roman"/>
              <w:noProof/>
              <w:color w:val="000000"/>
              <w:sz w:val="24"/>
            </w:rPr>
          </w:rPrChange>
        </w:rPr>
        <w:t>Какво не отговаря на условията за подпомагане?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9C0114" w:rsidRPr="00F86D6B" w14:paraId="7ED602A6" w14:textId="77777777"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498B44AA" w14:textId="77777777" w:rsidR="009C0114" w:rsidRPr="00F86D6B" w:rsidRDefault="009C0114">
            <w:pPr>
              <w:spacing w:after="0" w:line="276" w:lineRule="auto"/>
              <w:jc w:val="both"/>
              <w:rPr>
                <w:rFonts w:ascii="Times New Roman" w:hAnsi="Times New Roman" w:cs="Times New Roman"/>
                <w:rPrChange w:id="858" w:author="RSR" w:date="2025-08-13T10:31:00Z">
                  <w:rPr/>
                </w:rPrChange>
              </w:rPr>
              <w:pPrChange w:id="859" w:author="RSR" w:date="2025-08-13T10:31:00Z">
                <w:pPr>
                  <w:spacing w:before="40" w:after="40"/>
                </w:pPr>
              </w:pPrChange>
            </w:pPr>
            <w:r w:rsidRPr="00F86D6B">
              <w:rPr>
                <w:rFonts w:ascii="Times New Roman" w:eastAsia="Times New Roman" w:hAnsi="Times New Roman" w:cs="Times New Roman"/>
                <w:rPrChange w:id="860" w:author="RSR" w:date="2025-08-13T10:31:00Z">
                  <w:rPr>
                    <w:rFonts w:ascii="Times New Roman" w:eastAsia="Times New Roman" w:hAnsi="Times New Roman" w:cs="Times New Roman"/>
                    <w:noProof/>
                  </w:rPr>
                </w:rPrChange>
              </w:rPr>
              <w:t>Недопустими дейности и разходи посочени в раздел 4.7.1., включително разходи за инвестиции в напояване, които не съответстват на чл.74, от Регламент (ЕС) 2021/2115 от 02 декември 2021 година, както и разходи, които не попадат в обхвата на допустимите дейности.</w:t>
            </w:r>
          </w:p>
        </w:tc>
      </w:tr>
    </w:tbl>
    <w:p w14:paraId="733092C9" w14:textId="77777777" w:rsidR="009C0114" w:rsidRPr="00F86D6B" w:rsidRDefault="009C0114">
      <w:pPr>
        <w:spacing w:after="0" w:line="276" w:lineRule="auto"/>
        <w:jc w:val="both"/>
        <w:rPr>
          <w:rFonts w:ascii="Times New Roman" w:hAnsi="Times New Roman" w:cs="Times New Roman"/>
          <w:color w:val="000000"/>
          <w:rPrChange w:id="861" w:author="RSR" w:date="2025-08-13T10:31:00Z">
            <w:rPr>
              <w:color w:val="000000"/>
              <w:sz w:val="0"/>
            </w:rPr>
          </w:rPrChange>
        </w:rPr>
        <w:pPrChange w:id="862" w:author="RSR" w:date="2025-08-13T10:31:00Z">
          <w:pPr>
            <w:spacing w:before="20" w:after="20"/>
          </w:pPr>
        </w:pPrChange>
      </w:pPr>
    </w:p>
    <w:p w14:paraId="297C2C38" w14:textId="77777777" w:rsidR="009C0114" w:rsidRPr="00F86D6B" w:rsidRDefault="009C0114">
      <w:pPr>
        <w:spacing w:after="0" w:line="276" w:lineRule="auto"/>
        <w:jc w:val="both"/>
        <w:rPr>
          <w:rFonts w:ascii="Times New Roman" w:hAnsi="Times New Roman" w:cs="Times New Roman"/>
          <w:color w:val="000000"/>
          <w:rPrChange w:id="863" w:author="RSR" w:date="2025-08-13T10:31:00Z">
            <w:rPr>
              <w:color w:val="000000"/>
            </w:rPr>
          </w:rPrChange>
        </w:rPr>
        <w:pPrChange w:id="864" w:author="RSR" w:date="2025-08-13T10:31:00Z">
          <w:pPr>
            <w:spacing w:before="20" w:after="20"/>
          </w:pPr>
        </w:pPrChange>
      </w:pPr>
      <w:r w:rsidRPr="00F86D6B">
        <w:rPr>
          <w:rFonts w:ascii="Times New Roman" w:eastAsia="Times New Roman" w:hAnsi="Times New Roman" w:cs="Times New Roman"/>
          <w:color w:val="000000"/>
          <w:rPrChange w:id="865" w:author="RSR" w:date="2025-08-13T10:31:00Z">
            <w:rPr>
              <w:rFonts w:ascii="Times New Roman" w:eastAsia="Times New Roman" w:hAnsi="Times New Roman" w:cs="Times New Roman"/>
              <w:noProof/>
              <w:color w:val="000000"/>
              <w:sz w:val="24"/>
            </w:rPr>
          </w:rPrChange>
        </w:rPr>
        <w:t>Съдържа ли инвестицията напояване?</w:t>
      </w:r>
    </w:p>
    <w:p w14:paraId="1BB93C49" w14:textId="77777777" w:rsidR="009C0114" w:rsidRPr="00F86D6B" w:rsidRDefault="009C0114">
      <w:pPr>
        <w:spacing w:after="0" w:line="276" w:lineRule="auto"/>
        <w:jc w:val="both"/>
        <w:rPr>
          <w:rFonts w:ascii="Times New Roman" w:hAnsi="Times New Roman" w:cs="Times New Roman"/>
          <w:color w:val="000000"/>
          <w:rPrChange w:id="866" w:author="RSR" w:date="2025-08-13T10:31:00Z">
            <w:rPr>
              <w:color w:val="000000"/>
            </w:rPr>
          </w:rPrChange>
        </w:rPr>
        <w:pPrChange w:id="867" w:author="RSR" w:date="2025-08-13T10:31:00Z">
          <w:pPr>
            <w:spacing w:before="20" w:after="20"/>
          </w:pPr>
        </w:pPrChange>
      </w:pPr>
      <w:r w:rsidRPr="00F86D6B">
        <w:rPr>
          <w:rFonts w:ascii="Times New Roman" w:eastAsia="Wingdings" w:hAnsi="Times New Roman" w:cs="Times New Roman"/>
          <w:color w:val="000000"/>
          <w:rPrChange w:id="868" w:author="RSR" w:date="2025-08-13T10:31:00Z">
            <w:rPr>
              <w:rFonts w:ascii="Wingdings" w:eastAsia="Wingdings" w:hAnsi="Wingdings" w:cs="Wingdings"/>
              <w:noProof/>
              <w:color w:val="000000"/>
              <w:sz w:val="24"/>
            </w:rPr>
          </w:rPrChange>
        </w:rPr>
        <w:t></w:t>
      </w:r>
      <w:r w:rsidRPr="00F86D6B">
        <w:rPr>
          <w:rFonts w:ascii="Times New Roman" w:eastAsia="Times New Roman" w:hAnsi="Times New Roman" w:cs="Times New Roman"/>
          <w:color w:val="000000"/>
          <w:rPrChange w:id="869" w:author="RSR" w:date="2025-08-13T10:31:00Z">
            <w:rPr>
              <w:rFonts w:ascii="Times New Roman" w:eastAsia="Times New Roman" w:hAnsi="Times New Roman" w:cs="Times New Roman"/>
              <w:noProof/>
              <w:color w:val="000000"/>
              <w:sz w:val="24"/>
            </w:rPr>
          </w:rPrChange>
        </w:rPr>
        <w:t xml:space="preserve"> Да      </w:t>
      </w:r>
      <w:r w:rsidRPr="00F86D6B">
        <w:rPr>
          <w:rFonts w:ascii="Times New Roman" w:eastAsia="Wingdings" w:hAnsi="Times New Roman" w:cs="Times New Roman"/>
          <w:color w:val="000000"/>
          <w:rPrChange w:id="870" w:author="RSR" w:date="2025-08-13T10:31:00Z">
            <w:rPr>
              <w:rFonts w:ascii="Wingdings" w:eastAsia="Wingdings" w:hAnsi="Wingdings" w:cs="Wingdings"/>
              <w:noProof/>
              <w:color w:val="000000"/>
              <w:sz w:val="24"/>
            </w:rPr>
          </w:rPrChange>
        </w:rPr>
        <w:t></w:t>
      </w:r>
      <w:r w:rsidRPr="00F86D6B">
        <w:rPr>
          <w:rFonts w:ascii="Times New Roman" w:eastAsia="Times New Roman" w:hAnsi="Times New Roman" w:cs="Times New Roman"/>
          <w:color w:val="000000"/>
          <w:rPrChange w:id="871" w:author="RSR" w:date="2025-08-13T10:31:00Z">
            <w:rPr>
              <w:rFonts w:ascii="Times New Roman" w:eastAsia="Times New Roman" w:hAnsi="Times New Roman" w:cs="Times New Roman"/>
              <w:noProof/>
              <w:color w:val="000000"/>
              <w:sz w:val="24"/>
            </w:rPr>
          </w:rPrChange>
        </w:rPr>
        <w:t xml:space="preserve"> Не      </w:t>
      </w:r>
    </w:p>
    <w:p w14:paraId="2C4A6B20" w14:textId="77777777" w:rsidR="009C0114" w:rsidRPr="00F86D6B" w:rsidRDefault="009C0114">
      <w:pPr>
        <w:spacing w:after="0" w:line="276" w:lineRule="auto"/>
        <w:jc w:val="both"/>
        <w:rPr>
          <w:rFonts w:ascii="Times New Roman" w:hAnsi="Times New Roman" w:cs="Times New Roman"/>
          <w:color w:val="000000"/>
          <w:rPrChange w:id="872" w:author="RSR" w:date="2025-08-13T10:31:00Z">
            <w:rPr>
              <w:color w:val="000000"/>
              <w:sz w:val="0"/>
            </w:rPr>
          </w:rPrChange>
        </w:rPr>
        <w:pPrChange w:id="873" w:author="RSR" w:date="2025-08-13T10:31:00Z">
          <w:pPr>
            <w:spacing w:before="20" w:after="20"/>
          </w:pPr>
        </w:pPrChange>
      </w:pPr>
    </w:p>
    <w:p w14:paraId="3DFC83B7" w14:textId="77777777" w:rsidR="009C0114" w:rsidRPr="00F94431" w:rsidRDefault="009C0114">
      <w:pPr>
        <w:spacing w:after="0" w:line="276" w:lineRule="auto"/>
        <w:jc w:val="both"/>
        <w:rPr>
          <w:rFonts w:ascii="Times New Roman" w:hAnsi="Times New Roman" w:cs="Times New Roman"/>
          <w:color w:val="000000"/>
          <w:rPrChange w:id="874" w:author="Elena A. Ivanova" w:date="2025-08-19T10:51:00Z">
            <w:rPr>
              <w:color w:val="000000"/>
            </w:rPr>
          </w:rPrChange>
        </w:rPr>
        <w:pPrChange w:id="875" w:author="RSR" w:date="2025-08-13T10:31:00Z">
          <w:pPr>
            <w:spacing w:before="20" w:after="20"/>
          </w:pPr>
        </w:pPrChange>
      </w:pPr>
      <w:r w:rsidRPr="00F94431">
        <w:rPr>
          <w:rFonts w:ascii="Times New Roman" w:eastAsia="Times New Roman" w:hAnsi="Times New Roman" w:cs="Times New Roman"/>
          <w:color w:val="000000"/>
          <w:rPrChange w:id="876" w:author="Elena A. Ivanova" w:date="2025-08-19T10:51:00Z">
            <w:rPr>
              <w:rFonts w:ascii="Times New Roman" w:eastAsia="Times New Roman" w:hAnsi="Times New Roman" w:cs="Times New Roman"/>
              <w:noProof/>
              <w:color w:val="000000"/>
              <w:sz w:val="24"/>
            </w:rPr>
          </w:rPrChange>
        </w:rPr>
        <w:t>за инвестициите в подобряване на съществуващи напоителни инсталации — каква потенциална икономия на вода се изисква (изразена в проценти)</w:t>
      </w:r>
    </w:p>
    <w:p w14:paraId="1B55DC33" w14:textId="77777777" w:rsidR="009C0114" w:rsidRPr="00F94431" w:rsidRDefault="009C0114">
      <w:pPr>
        <w:spacing w:after="0" w:line="276" w:lineRule="auto"/>
        <w:jc w:val="both"/>
        <w:rPr>
          <w:rFonts w:ascii="Times New Roman" w:hAnsi="Times New Roman" w:cs="Times New Roman"/>
          <w:color w:val="000000"/>
          <w:rPrChange w:id="877" w:author="Elena A. Ivanova" w:date="2025-08-19T10:51:00Z">
            <w:rPr>
              <w:color w:val="000000"/>
            </w:rPr>
          </w:rPrChange>
        </w:rPr>
        <w:pPrChange w:id="878" w:author="RSR" w:date="2025-08-13T10:31:00Z">
          <w:pPr>
            <w:spacing w:before="20" w:after="20"/>
          </w:pPr>
        </w:pPrChange>
      </w:pPr>
      <w:r w:rsidRPr="00F94431">
        <w:rPr>
          <w:rFonts w:ascii="Times New Roman" w:eastAsia="Times New Roman" w:hAnsi="Times New Roman" w:cs="Times New Roman"/>
          <w:color w:val="000000"/>
          <w:rPrChange w:id="879" w:author="Elena A. Ivanova" w:date="2025-08-19T10:51:00Z">
            <w:rPr>
              <w:rFonts w:ascii="Times New Roman" w:eastAsia="Times New Roman" w:hAnsi="Times New Roman" w:cs="Times New Roman"/>
              <w:noProof/>
              <w:color w:val="000000"/>
              <w:sz w:val="24"/>
            </w:rPr>
          </w:rPrChange>
        </w:rPr>
        <w:t>20 %</w:t>
      </w:r>
    </w:p>
    <w:p w14:paraId="47ED4667" w14:textId="77777777" w:rsidR="009C0114" w:rsidRPr="00F94431" w:rsidRDefault="009C0114">
      <w:pPr>
        <w:spacing w:after="0" w:line="276" w:lineRule="auto"/>
        <w:jc w:val="both"/>
        <w:rPr>
          <w:rFonts w:ascii="Times New Roman" w:hAnsi="Times New Roman" w:cs="Times New Roman"/>
          <w:color w:val="000000"/>
          <w:rPrChange w:id="880" w:author="Elena A. Ivanova" w:date="2025-08-19T10:51:00Z">
            <w:rPr>
              <w:color w:val="000000"/>
              <w:sz w:val="0"/>
            </w:rPr>
          </w:rPrChange>
        </w:rPr>
        <w:pPrChange w:id="881" w:author="RSR" w:date="2025-08-13T10:31:00Z">
          <w:pPr>
            <w:spacing w:before="20" w:after="20"/>
          </w:pPr>
        </w:pPrChange>
      </w:pPr>
    </w:p>
    <w:p w14:paraId="74B2A7E5" w14:textId="77777777" w:rsidR="009C0114" w:rsidRPr="00F94431" w:rsidRDefault="009C0114">
      <w:pPr>
        <w:spacing w:after="0" w:line="276" w:lineRule="auto"/>
        <w:jc w:val="both"/>
        <w:rPr>
          <w:rFonts w:ascii="Times New Roman" w:hAnsi="Times New Roman" w:cs="Times New Roman"/>
          <w:color w:val="000000"/>
          <w:rPrChange w:id="882" w:author="Elena A. Ivanova" w:date="2025-08-19T10:51:00Z">
            <w:rPr>
              <w:color w:val="000000"/>
            </w:rPr>
          </w:rPrChange>
        </w:rPr>
        <w:pPrChange w:id="883" w:author="RSR" w:date="2025-08-13T10:31:00Z">
          <w:pPr>
            <w:spacing w:before="20" w:after="20"/>
          </w:pPr>
        </w:pPrChange>
      </w:pPr>
      <w:r w:rsidRPr="00F94431">
        <w:rPr>
          <w:rFonts w:ascii="Times New Roman" w:eastAsia="Times New Roman" w:hAnsi="Times New Roman" w:cs="Times New Roman"/>
          <w:color w:val="000000"/>
          <w:rPrChange w:id="884" w:author="Elena A. Ivanova" w:date="2025-08-19T10:51:00Z">
            <w:rPr>
              <w:rFonts w:ascii="Times New Roman" w:eastAsia="Times New Roman" w:hAnsi="Times New Roman" w:cs="Times New Roman"/>
              <w:noProof/>
              <w:color w:val="000000"/>
              <w:sz w:val="24"/>
            </w:rPr>
          </w:rPrChange>
        </w:rPr>
        <w:t>Данни за различните възможни икономии на вода в зависимост от вида на инсталацията или инфраструктурата (когато е приложимо)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9C0114" w:rsidRPr="00F94431" w14:paraId="1D4D5E30" w14:textId="77777777"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04DFEB2A" w14:textId="77777777" w:rsidR="009C0114" w:rsidRPr="00F94431" w:rsidRDefault="009C0114">
            <w:pPr>
              <w:spacing w:after="0" w:line="276" w:lineRule="auto"/>
              <w:jc w:val="both"/>
              <w:rPr>
                <w:rFonts w:ascii="Times New Roman" w:hAnsi="Times New Roman" w:cs="Times New Roman"/>
                <w:color w:val="000000"/>
                <w:rPrChange w:id="885" w:author="Elena A. Ivanova" w:date="2025-08-19T10:51:00Z">
                  <w:rPr>
                    <w:color w:val="000000"/>
                  </w:rPr>
                </w:rPrChange>
              </w:rPr>
              <w:pPrChange w:id="886" w:author="RSR" w:date="2025-08-13T10:31:00Z">
                <w:pPr>
                  <w:spacing w:before="20" w:after="20"/>
                </w:pPr>
              </w:pPrChange>
            </w:pPr>
          </w:p>
        </w:tc>
      </w:tr>
    </w:tbl>
    <w:p w14:paraId="3C230631" w14:textId="77777777" w:rsidR="009C0114" w:rsidRPr="00F94431" w:rsidRDefault="009C0114">
      <w:pPr>
        <w:spacing w:after="0" w:line="276" w:lineRule="auto"/>
        <w:jc w:val="both"/>
        <w:rPr>
          <w:rFonts w:ascii="Times New Roman" w:hAnsi="Times New Roman" w:cs="Times New Roman"/>
          <w:color w:val="000000"/>
          <w:rPrChange w:id="887" w:author="Elena A. Ivanova" w:date="2025-08-19T10:51:00Z">
            <w:rPr>
              <w:color w:val="000000"/>
              <w:sz w:val="0"/>
            </w:rPr>
          </w:rPrChange>
        </w:rPr>
        <w:pPrChange w:id="888" w:author="RSR" w:date="2025-08-13T10:31:00Z">
          <w:pPr>
            <w:spacing w:before="20" w:after="20"/>
          </w:pPr>
        </w:pPrChange>
      </w:pPr>
    </w:p>
    <w:p w14:paraId="26B16CD4" w14:textId="77777777" w:rsidR="009C0114" w:rsidRPr="00F94431" w:rsidRDefault="009C0114">
      <w:pPr>
        <w:spacing w:after="0" w:line="276" w:lineRule="auto"/>
        <w:jc w:val="both"/>
        <w:rPr>
          <w:rFonts w:ascii="Times New Roman" w:hAnsi="Times New Roman" w:cs="Times New Roman"/>
          <w:color w:val="000000"/>
          <w:rPrChange w:id="889" w:author="Elena A. Ivanova" w:date="2025-08-19T10:51:00Z">
            <w:rPr>
              <w:color w:val="000000"/>
            </w:rPr>
          </w:rPrChange>
        </w:rPr>
        <w:pPrChange w:id="890" w:author="RSR" w:date="2025-08-13T10:31:00Z">
          <w:pPr>
            <w:spacing w:before="20" w:after="20"/>
          </w:pPr>
        </w:pPrChange>
      </w:pPr>
      <w:r w:rsidRPr="00F94431">
        <w:rPr>
          <w:rFonts w:ascii="Times New Roman" w:eastAsia="Times New Roman" w:hAnsi="Times New Roman" w:cs="Times New Roman"/>
          <w:color w:val="000000"/>
          <w:rPrChange w:id="891" w:author="Elena A. Ivanova" w:date="2025-08-19T10:51:00Z">
            <w:rPr>
              <w:rFonts w:ascii="Times New Roman" w:eastAsia="Times New Roman" w:hAnsi="Times New Roman" w:cs="Times New Roman"/>
              <w:noProof/>
              <w:color w:val="000000"/>
              <w:sz w:val="24"/>
            </w:rPr>
          </w:rPrChange>
        </w:rPr>
        <w:t>за инвестициите в подобряване на съществуващи напоителни инсталации (засягащи водни обекти, чието състояние попада в категория, по-ниска от „добро състояние“) — какви са изискванията за действително намаляване на потреблението на вода, изразено в проценти</w:t>
      </w:r>
    </w:p>
    <w:p w14:paraId="7FA8D17C" w14:textId="77777777" w:rsidR="009C0114" w:rsidRPr="00F86D6B" w:rsidRDefault="009C0114">
      <w:pPr>
        <w:spacing w:after="0" w:line="276" w:lineRule="auto"/>
        <w:jc w:val="both"/>
        <w:rPr>
          <w:rFonts w:ascii="Times New Roman" w:hAnsi="Times New Roman" w:cs="Times New Roman"/>
          <w:color w:val="000000"/>
          <w:rPrChange w:id="892" w:author="RSR" w:date="2025-08-13T10:31:00Z">
            <w:rPr>
              <w:color w:val="000000"/>
            </w:rPr>
          </w:rPrChange>
        </w:rPr>
        <w:pPrChange w:id="893" w:author="RSR" w:date="2025-08-13T10:31:00Z">
          <w:pPr>
            <w:spacing w:before="20" w:after="20"/>
          </w:pPr>
        </w:pPrChange>
      </w:pPr>
      <w:r w:rsidRPr="00F94431">
        <w:rPr>
          <w:rFonts w:ascii="Times New Roman" w:eastAsia="Times New Roman" w:hAnsi="Times New Roman" w:cs="Times New Roman"/>
          <w:color w:val="000000"/>
          <w:rPrChange w:id="894" w:author="Elena A. Ivanova" w:date="2025-08-19T10:51:00Z">
            <w:rPr>
              <w:rFonts w:ascii="Times New Roman" w:eastAsia="Times New Roman" w:hAnsi="Times New Roman" w:cs="Times New Roman"/>
              <w:noProof/>
              <w:color w:val="000000"/>
              <w:sz w:val="24"/>
            </w:rPr>
          </w:rPrChange>
        </w:rPr>
        <w:t>60 %</w:t>
      </w:r>
    </w:p>
    <w:p w14:paraId="0A798566" w14:textId="77777777" w:rsidR="009C0114" w:rsidRPr="00F86D6B" w:rsidRDefault="009C0114">
      <w:pPr>
        <w:spacing w:after="0" w:line="276" w:lineRule="auto"/>
        <w:jc w:val="both"/>
        <w:rPr>
          <w:rFonts w:ascii="Times New Roman" w:hAnsi="Times New Roman" w:cs="Times New Roman"/>
          <w:color w:val="000000"/>
          <w:rPrChange w:id="895" w:author="RSR" w:date="2025-08-13T10:31:00Z">
            <w:rPr>
              <w:color w:val="000000"/>
              <w:sz w:val="0"/>
            </w:rPr>
          </w:rPrChange>
        </w:rPr>
        <w:pPrChange w:id="896" w:author="RSR" w:date="2025-08-13T10:31:00Z">
          <w:pPr>
            <w:spacing w:before="20" w:after="20"/>
          </w:pPr>
        </w:pPrChange>
      </w:pPr>
    </w:p>
    <w:p w14:paraId="72FF5D90" w14:textId="77777777" w:rsidR="009C0114" w:rsidRPr="00F86D6B" w:rsidRDefault="009C0114">
      <w:pPr>
        <w:spacing w:after="0" w:line="276" w:lineRule="auto"/>
        <w:jc w:val="both"/>
        <w:rPr>
          <w:rFonts w:ascii="Times New Roman" w:hAnsi="Times New Roman" w:cs="Times New Roman"/>
          <w:color w:val="000000"/>
          <w:rPrChange w:id="897" w:author="RSR" w:date="2025-08-13T10:31:00Z">
            <w:rPr>
              <w:color w:val="000000"/>
            </w:rPr>
          </w:rPrChange>
        </w:rPr>
        <w:pPrChange w:id="898" w:author="RSR" w:date="2025-08-13T10:31:00Z">
          <w:pPr>
            <w:spacing w:before="20" w:after="20"/>
          </w:pPr>
        </w:pPrChange>
      </w:pPr>
      <w:r w:rsidRPr="00F86D6B">
        <w:rPr>
          <w:rFonts w:ascii="Times New Roman" w:eastAsia="Times New Roman" w:hAnsi="Times New Roman" w:cs="Times New Roman"/>
          <w:color w:val="000000"/>
          <w:rPrChange w:id="899" w:author="RSR" w:date="2025-08-13T10:31:00Z">
            <w:rPr>
              <w:rFonts w:ascii="Times New Roman" w:eastAsia="Times New Roman" w:hAnsi="Times New Roman" w:cs="Times New Roman"/>
              <w:noProof/>
              <w:color w:val="000000"/>
              <w:sz w:val="24"/>
            </w:rPr>
          </w:rPrChange>
        </w:rPr>
        <w:t>Регионална разбивка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9C0114" w:rsidRPr="00F86D6B" w14:paraId="4BDA5942" w14:textId="77777777"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49B55067" w14:textId="77777777" w:rsidR="009C0114" w:rsidRPr="00F86D6B" w:rsidRDefault="009C0114">
            <w:pPr>
              <w:spacing w:after="0" w:line="276" w:lineRule="auto"/>
              <w:jc w:val="both"/>
              <w:rPr>
                <w:rFonts w:ascii="Times New Roman" w:hAnsi="Times New Roman" w:cs="Times New Roman"/>
                <w:color w:val="000000"/>
                <w:rPrChange w:id="900" w:author="RSR" w:date="2025-08-13T10:31:00Z">
                  <w:rPr>
                    <w:color w:val="000000"/>
                  </w:rPr>
                </w:rPrChange>
              </w:rPr>
              <w:pPrChange w:id="901" w:author="RSR" w:date="2025-08-13T10:31:00Z">
                <w:pPr>
                  <w:spacing w:before="20" w:after="20"/>
                </w:pPr>
              </w:pPrChange>
            </w:pPr>
          </w:p>
        </w:tc>
      </w:tr>
    </w:tbl>
    <w:p w14:paraId="129F0AA7" w14:textId="77777777" w:rsidR="009C0114" w:rsidRPr="00F86D6B" w:rsidRDefault="009C0114">
      <w:pPr>
        <w:spacing w:after="0" w:line="276" w:lineRule="auto"/>
        <w:jc w:val="both"/>
        <w:rPr>
          <w:rFonts w:ascii="Times New Roman" w:hAnsi="Times New Roman" w:cs="Times New Roman"/>
          <w:color w:val="000000"/>
          <w:rPrChange w:id="902" w:author="RSR" w:date="2025-08-13T10:31:00Z">
            <w:rPr>
              <w:color w:val="000000"/>
            </w:rPr>
          </w:rPrChange>
        </w:rPr>
        <w:pPrChange w:id="903" w:author="RSR" w:date="2025-08-13T10:31:00Z">
          <w:pPr>
            <w:spacing w:before="20" w:after="20"/>
          </w:pPr>
        </w:pPrChange>
      </w:pPr>
    </w:p>
    <w:p w14:paraId="7A685BB1" w14:textId="77777777" w:rsidR="009C0114" w:rsidRPr="00F86D6B" w:rsidRDefault="009C0114">
      <w:pPr>
        <w:pStyle w:val="Heading5"/>
        <w:spacing w:before="0" w:after="0" w:line="276" w:lineRule="auto"/>
        <w:jc w:val="both"/>
        <w:rPr>
          <w:b w:val="0"/>
          <w:i w:val="0"/>
          <w:color w:val="000000"/>
          <w:sz w:val="22"/>
          <w:szCs w:val="22"/>
          <w:lang w:val="bg-BG"/>
          <w:rPrChange w:id="904" w:author="RSR" w:date="2025-08-13T10:31:00Z">
            <w:rPr>
              <w:b w:val="0"/>
              <w:i w:val="0"/>
              <w:color w:val="000000"/>
              <w:sz w:val="24"/>
            </w:rPr>
          </w:rPrChange>
        </w:rPr>
        <w:pPrChange w:id="905" w:author="RSR" w:date="2025-08-13T10:31:00Z">
          <w:pPr>
            <w:pStyle w:val="Heading5"/>
            <w:spacing w:before="20" w:after="20"/>
          </w:pPr>
        </w:pPrChange>
      </w:pPr>
      <w:bookmarkStart w:id="906" w:name="_Toc256001517"/>
      <w:r w:rsidRPr="00F86D6B">
        <w:rPr>
          <w:b w:val="0"/>
          <w:i w:val="0"/>
          <w:color w:val="000000"/>
          <w:sz w:val="22"/>
          <w:szCs w:val="22"/>
          <w:lang w:val="bg-BG"/>
          <w:rPrChange w:id="907" w:author="RSR" w:date="2025-08-13T10:31:00Z">
            <w:rPr>
              <w:b w:val="0"/>
              <w:i w:val="0"/>
              <w:noProof/>
              <w:color w:val="000000"/>
              <w:sz w:val="24"/>
            </w:rPr>
          </w:rPrChange>
        </w:rPr>
        <w:t>10 Съответствие с правилата на СТО</w:t>
      </w:r>
      <w:bookmarkEnd w:id="906"/>
    </w:p>
    <w:p w14:paraId="109289E4" w14:textId="77777777" w:rsidR="009C0114" w:rsidRPr="00F86D6B" w:rsidRDefault="009C0114">
      <w:pPr>
        <w:spacing w:after="0" w:line="276" w:lineRule="auto"/>
        <w:jc w:val="both"/>
        <w:rPr>
          <w:rFonts w:ascii="Times New Roman" w:hAnsi="Times New Roman" w:cs="Times New Roman"/>
          <w:color w:val="000000"/>
          <w:rPrChange w:id="908" w:author="RSR" w:date="2025-08-13T10:31:00Z">
            <w:rPr>
              <w:color w:val="000000"/>
            </w:rPr>
          </w:rPrChange>
        </w:rPr>
        <w:pPrChange w:id="909" w:author="RSR" w:date="2025-08-13T10:31:00Z">
          <w:pPr>
            <w:spacing w:before="20" w:after="20"/>
          </w:pPr>
        </w:pPrChange>
      </w:pPr>
      <w:r w:rsidRPr="00F86D6B">
        <w:rPr>
          <w:rFonts w:ascii="Times New Roman" w:eastAsia="Times New Roman" w:hAnsi="Times New Roman" w:cs="Times New Roman"/>
          <w:color w:val="000000"/>
          <w:rPrChange w:id="910" w:author="RSR" w:date="2025-08-13T10:31:00Z">
            <w:rPr>
              <w:rFonts w:ascii="Times New Roman" w:eastAsia="Times New Roman" w:hAnsi="Times New Roman" w:cs="Times New Roman"/>
              <w:noProof/>
              <w:color w:val="000000"/>
              <w:sz w:val="24"/>
            </w:rPr>
          </w:rPrChange>
        </w:rPr>
        <w:t xml:space="preserve"> Зелена кутия</w:t>
      </w:r>
    </w:p>
    <w:p w14:paraId="60C0BB94" w14:textId="77777777" w:rsidR="009C0114" w:rsidRPr="00F86D6B" w:rsidRDefault="009C0114">
      <w:pPr>
        <w:spacing w:after="0" w:line="276" w:lineRule="auto"/>
        <w:jc w:val="both"/>
        <w:rPr>
          <w:rFonts w:ascii="Times New Roman" w:hAnsi="Times New Roman" w:cs="Times New Roman"/>
          <w:color w:val="000000"/>
          <w:rPrChange w:id="911" w:author="RSR" w:date="2025-08-13T10:31:00Z">
            <w:rPr>
              <w:color w:val="000000"/>
            </w:rPr>
          </w:rPrChange>
        </w:rPr>
        <w:pPrChange w:id="912" w:author="RSR" w:date="2025-08-13T10:31:00Z">
          <w:pPr>
            <w:spacing w:before="20" w:after="20"/>
          </w:pPr>
        </w:pPrChange>
      </w:pPr>
      <w:r w:rsidRPr="00F86D6B">
        <w:rPr>
          <w:rFonts w:ascii="Times New Roman" w:eastAsia="Times New Roman" w:hAnsi="Times New Roman" w:cs="Times New Roman"/>
          <w:color w:val="000000"/>
          <w:rPrChange w:id="913" w:author="RSR" w:date="2025-08-13T10:31:00Z">
            <w:rPr>
              <w:rFonts w:ascii="Times New Roman" w:eastAsia="Times New Roman" w:hAnsi="Times New Roman" w:cs="Times New Roman"/>
              <w:noProof/>
              <w:color w:val="000000"/>
              <w:sz w:val="24"/>
            </w:rPr>
          </w:rPrChange>
        </w:rPr>
        <w:t>Параграф 11 от приложение 2 към Споразумението за СТО</w:t>
      </w:r>
    </w:p>
    <w:p w14:paraId="5CE90F1B" w14:textId="77777777" w:rsidR="009C0114" w:rsidRPr="00F86D6B" w:rsidRDefault="009C0114">
      <w:pPr>
        <w:spacing w:after="0" w:line="276" w:lineRule="auto"/>
        <w:jc w:val="both"/>
        <w:rPr>
          <w:rFonts w:ascii="Times New Roman" w:hAnsi="Times New Roman" w:cs="Times New Roman"/>
          <w:color w:val="000000"/>
          <w:rPrChange w:id="914" w:author="RSR" w:date="2025-08-13T10:31:00Z">
            <w:rPr>
              <w:color w:val="000000"/>
            </w:rPr>
          </w:rPrChange>
        </w:rPr>
        <w:pPrChange w:id="915" w:author="RSR" w:date="2025-08-13T10:31:00Z">
          <w:pPr>
            <w:spacing w:before="20" w:after="20"/>
          </w:pPr>
        </w:pPrChange>
      </w:pPr>
      <w:r w:rsidRPr="00F86D6B">
        <w:rPr>
          <w:rFonts w:ascii="Times New Roman" w:eastAsia="Times New Roman" w:hAnsi="Times New Roman" w:cs="Times New Roman"/>
          <w:color w:val="000000"/>
          <w:rPrChange w:id="916" w:author="RSR" w:date="2025-08-13T10:31:00Z">
            <w:rPr>
              <w:rFonts w:ascii="Times New Roman" w:eastAsia="Times New Roman" w:hAnsi="Times New Roman" w:cs="Times New Roman"/>
              <w:noProof/>
              <w:color w:val="000000"/>
              <w:sz w:val="24"/>
            </w:rPr>
          </w:rPrChange>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9C0114" w:rsidRPr="00F86D6B" w14:paraId="60F97FE3" w14:textId="77777777"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73F55FB0" w14:textId="77777777" w:rsidR="009C0114" w:rsidRPr="00F86D6B" w:rsidRDefault="009C0114">
            <w:pPr>
              <w:spacing w:after="0" w:line="276" w:lineRule="auto"/>
              <w:jc w:val="both"/>
              <w:rPr>
                <w:rFonts w:ascii="Times New Roman" w:hAnsi="Times New Roman" w:cs="Times New Roman"/>
                <w:rPrChange w:id="917" w:author="RSR" w:date="2025-08-13T10:31:00Z">
                  <w:rPr/>
                </w:rPrChange>
              </w:rPr>
              <w:pPrChange w:id="918" w:author="RSR" w:date="2025-08-13T10:31:00Z">
                <w:pPr>
                  <w:spacing w:before="40" w:after="40"/>
                  <w:jc w:val="both"/>
                </w:pPr>
              </w:pPrChange>
            </w:pPr>
            <w:r w:rsidRPr="00F86D6B">
              <w:rPr>
                <w:rFonts w:ascii="Times New Roman" w:eastAsia="Times New Roman" w:hAnsi="Times New Roman" w:cs="Times New Roman"/>
                <w:rPrChange w:id="919" w:author="RSR" w:date="2025-08-13T10:31:00Z">
                  <w:rPr>
                    <w:rFonts w:ascii="Times New Roman" w:eastAsia="Times New Roman" w:hAnsi="Times New Roman" w:cs="Times New Roman"/>
                    <w:noProof/>
                  </w:rPr>
                </w:rPrChange>
              </w:rPr>
              <w:t>Интервенцията „Инвестициите в земеделски стопанства“ е в съответствие с т. 11 от Приложение 2 на Споразумението за земеделие на СТО, тъй като:</w:t>
            </w:r>
          </w:p>
          <w:p w14:paraId="2764DDD2" w14:textId="77777777" w:rsidR="009C0114" w:rsidRPr="00F86D6B" w:rsidRDefault="009C0114">
            <w:pPr>
              <w:spacing w:after="0" w:line="276" w:lineRule="auto"/>
              <w:jc w:val="both"/>
              <w:rPr>
                <w:rFonts w:ascii="Times New Roman" w:hAnsi="Times New Roman" w:cs="Times New Roman"/>
                <w:rPrChange w:id="920" w:author="RSR" w:date="2025-08-13T10:31:00Z">
                  <w:rPr/>
                </w:rPrChange>
              </w:rPr>
              <w:pPrChange w:id="921" w:author="RSR" w:date="2025-08-13T10:31:00Z">
                <w:pPr>
                  <w:spacing w:before="40" w:after="40"/>
                  <w:jc w:val="both"/>
                </w:pPr>
              </w:pPrChange>
            </w:pPr>
            <w:r w:rsidRPr="00F86D6B">
              <w:rPr>
                <w:rFonts w:ascii="Times New Roman" w:eastAsia="Times New Roman" w:hAnsi="Times New Roman" w:cs="Times New Roman"/>
                <w:rPrChange w:id="922" w:author="RSR" w:date="2025-08-13T10:31:00Z">
                  <w:rPr>
                    <w:rFonts w:ascii="Times New Roman" w:eastAsia="Times New Roman" w:hAnsi="Times New Roman" w:cs="Times New Roman"/>
                    <w:noProof/>
                  </w:rPr>
                </w:rPrChange>
              </w:rPr>
              <w:t>1. Правила за отпускане на плащанията са съобразени с основните параметри, заложени в Стратегическия план. При тази интервенция могат да се реализират само видовете операции, които ще допринесат за подобряване на конкурентоспособността на земеделското стопанство и ориентацията му към пазара в резултат на неговото преструктуриране;</w:t>
            </w:r>
          </w:p>
          <w:p w14:paraId="639E96EE" w14:textId="77777777" w:rsidR="009C0114" w:rsidRPr="00F86D6B" w:rsidRDefault="009C0114">
            <w:pPr>
              <w:spacing w:after="0" w:line="276" w:lineRule="auto"/>
              <w:jc w:val="both"/>
              <w:rPr>
                <w:rFonts w:ascii="Times New Roman" w:hAnsi="Times New Roman" w:cs="Times New Roman"/>
                <w:rPrChange w:id="923" w:author="RSR" w:date="2025-08-13T10:31:00Z">
                  <w:rPr/>
                </w:rPrChange>
              </w:rPr>
              <w:pPrChange w:id="924" w:author="RSR" w:date="2025-08-13T10:31:00Z">
                <w:pPr>
                  <w:spacing w:before="40" w:after="40"/>
                  <w:jc w:val="both"/>
                </w:pPr>
              </w:pPrChange>
            </w:pPr>
            <w:r w:rsidRPr="00F86D6B">
              <w:rPr>
                <w:rFonts w:ascii="Times New Roman" w:eastAsia="Times New Roman" w:hAnsi="Times New Roman" w:cs="Times New Roman"/>
                <w:rPrChange w:id="925" w:author="RSR" w:date="2025-08-13T10:31:00Z">
                  <w:rPr>
                    <w:rFonts w:ascii="Times New Roman" w:eastAsia="Times New Roman" w:hAnsi="Times New Roman" w:cs="Times New Roman"/>
                    <w:noProof/>
                  </w:rPr>
                </w:rPrChange>
              </w:rPr>
              <w:t>2. Размерът на плащанията не зависи от вида, обема и цената на продукцията през годините на реализация на инвестицията, а от самата инвестиция;</w:t>
            </w:r>
          </w:p>
          <w:p w14:paraId="561119E7" w14:textId="77777777" w:rsidR="009C0114" w:rsidRPr="00F86D6B" w:rsidRDefault="009C0114">
            <w:pPr>
              <w:spacing w:after="0" w:line="276" w:lineRule="auto"/>
              <w:jc w:val="both"/>
              <w:rPr>
                <w:rFonts w:ascii="Times New Roman" w:hAnsi="Times New Roman" w:cs="Times New Roman"/>
                <w:rPrChange w:id="926" w:author="RSR" w:date="2025-08-13T10:31:00Z">
                  <w:rPr/>
                </w:rPrChange>
              </w:rPr>
              <w:pPrChange w:id="927" w:author="RSR" w:date="2025-08-13T10:31:00Z">
                <w:pPr>
                  <w:spacing w:before="40" w:after="40"/>
                  <w:jc w:val="both"/>
                </w:pPr>
              </w:pPrChange>
            </w:pPr>
            <w:r w:rsidRPr="00F86D6B">
              <w:rPr>
                <w:rFonts w:ascii="Times New Roman" w:eastAsia="Times New Roman" w:hAnsi="Times New Roman" w:cs="Times New Roman"/>
                <w:rPrChange w:id="928" w:author="RSR" w:date="2025-08-13T10:31:00Z">
                  <w:rPr>
                    <w:rFonts w:ascii="Times New Roman" w:eastAsia="Times New Roman" w:hAnsi="Times New Roman" w:cs="Times New Roman"/>
                    <w:noProof/>
                  </w:rPr>
                </w:rPrChange>
              </w:rPr>
              <w:t>3. Плащанията са само срещу доказване на реално извършените разходи за инвестицията и са обвързани с периода на изпълнени на проекта.</w:t>
            </w:r>
          </w:p>
          <w:p w14:paraId="691B8CE8" w14:textId="77777777" w:rsidR="009C0114" w:rsidRPr="00F86D6B" w:rsidRDefault="009C0114">
            <w:pPr>
              <w:spacing w:after="0" w:line="276" w:lineRule="auto"/>
              <w:jc w:val="both"/>
              <w:rPr>
                <w:rFonts w:ascii="Times New Roman" w:hAnsi="Times New Roman" w:cs="Times New Roman"/>
                <w:rPrChange w:id="929" w:author="RSR" w:date="2025-08-13T10:31:00Z">
                  <w:rPr/>
                </w:rPrChange>
              </w:rPr>
              <w:pPrChange w:id="930" w:author="RSR" w:date="2025-08-13T10:31:00Z">
                <w:pPr>
                  <w:spacing w:before="40" w:after="40"/>
                </w:pPr>
              </w:pPrChange>
            </w:pPr>
            <w:r w:rsidRPr="00F86D6B">
              <w:rPr>
                <w:rFonts w:ascii="Times New Roman" w:eastAsia="Times New Roman" w:hAnsi="Times New Roman" w:cs="Times New Roman"/>
                <w:rPrChange w:id="931" w:author="RSR" w:date="2025-08-13T10:31:00Z">
                  <w:rPr>
                    <w:rFonts w:ascii="Times New Roman" w:eastAsia="Times New Roman" w:hAnsi="Times New Roman" w:cs="Times New Roman"/>
                    <w:noProof/>
                  </w:rPr>
                </w:rPrChange>
              </w:rPr>
              <w:t>4. Плащанията не налагат или по никакъв начин не определят селскостопанските продукти, които трябва да бъдат произведени от получателите, освен да изискват от тях да не произвеждат определен продукт.</w:t>
            </w:r>
          </w:p>
        </w:tc>
      </w:tr>
    </w:tbl>
    <w:p w14:paraId="5EAC1EF9" w14:textId="77777777" w:rsidR="009C0114" w:rsidRPr="00F86D6B" w:rsidRDefault="009C0114">
      <w:pPr>
        <w:pStyle w:val="Heading5"/>
        <w:spacing w:before="0" w:after="0" w:line="276" w:lineRule="auto"/>
        <w:jc w:val="both"/>
        <w:rPr>
          <w:b w:val="0"/>
          <w:i w:val="0"/>
          <w:color w:val="000000"/>
          <w:sz w:val="22"/>
          <w:szCs w:val="22"/>
          <w:lang w:val="bg-BG"/>
          <w:rPrChange w:id="932" w:author="RSR" w:date="2025-08-13T10:31:00Z">
            <w:rPr>
              <w:b w:val="0"/>
              <w:i w:val="0"/>
              <w:color w:val="000000"/>
              <w:sz w:val="24"/>
            </w:rPr>
          </w:rPrChange>
        </w:rPr>
        <w:pPrChange w:id="933" w:author="RSR" w:date="2025-08-13T10:31:00Z">
          <w:pPr>
            <w:pStyle w:val="Heading5"/>
            <w:spacing w:before="20" w:after="20"/>
          </w:pPr>
        </w:pPrChange>
      </w:pPr>
      <w:bookmarkStart w:id="934" w:name="_Toc256001518"/>
      <w:r w:rsidRPr="00F86D6B">
        <w:rPr>
          <w:b w:val="0"/>
          <w:i w:val="0"/>
          <w:color w:val="000000"/>
          <w:sz w:val="22"/>
          <w:szCs w:val="22"/>
          <w:lang w:val="bg-BG"/>
          <w:rPrChange w:id="935" w:author="RSR" w:date="2025-08-13T10:31:00Z">
            <w:rPr>
              <w:b w:val="0"/>
              <w:i w:val="0"/>
              <w:noProof/>
              <w:color w:val="000000"/>
              <w:sz w:val="24"/>
            </w:rPr>
          </w:rPrChange>
        </w:rPr>
        <w:t>11 Процентно участие, приложимо за тази интервенция</w:t>
      </w:r>
      <w:bookmarkEnd w:id="9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3134"/>
        <w:gridCol w:w="1889"/>
        <w:gridCol w:w="1897"/>
        <w:gridCol w:w="1978"/>
      </w:tblGrid>
      <w:tr w:rsidR="009C0114" w:rsidRPr="00F86D6B" w14:paraId="654DC607" w14:textId="77777777" w:rsidTr="00692C5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0C2D2BCC" w14:textId="77777777" w:rsidR="009C0114" w:rsidRPr="00F86D6B" w:rsidRDefault="009C0114">
            <w:pPr>
              <w:spacing w:after="0" w:line="276" w:lineRule="auto"/>
              <w:jc w:val="both"/>
              <w:rPr>
                <w:rFonts w:ascii="Times New Roman" w:hAnsi="Times New Roman" w:cs="Times New Roman"/>
                <w:b/>
                <w:color w:val="000000"/>
                <w:rPrChange w:id="936" w:author="RSR" w:date="2025-08-13T10:31:00Z">
                  <w:rPr>
                    <w:b/>
                    <w:color w:val="000000"/>
                    <w:sz w:val="20"/>
                  </w:rPr>
                </w:rPrChange>
              </w:rPr>
              <w:pPrChange w:id="937" w:author="RSR" w:date="2025-08-13T10:31:00Z">
                <w:pPr>
                  <w:spacing w:before="20" w:after="20"/>
                </w:pPr>
              </w:pPrChange>
            </w:pPr>
            <w:r w:rsidRPr="00F86D6B">
              <w:rPr>
                <w:rFonts w:ascii="Times New Roman" w:eastAsia="Times New Roman" w:hAnsi="Times New Roman" w:cs="Times New Roman"/>
                <w:b/>
                <w:color w:val="000000"/>
                <w:rPrChange w:id="938" w:author="RSR" w:date="2025-08-13T10:31:00Z">
                  <w:rPr>
                    <w:rFonts w:ascii="Times New Roman" w:eastAsia="Times New Roman" w:hAnsi="Times New Roman" w:cs="Times New Roman"/>
                    <w:b/>
                    <w:noProof/>
                    <w:color w:val="000000"/>
                    <w:sz w:val="20"/>
                  </w:rPr>
                </w:rPrChange>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3BF5F5D2" w14:textId="77777777" w:rsidR="009C0114" w:rsidRPr="00F86D6B" w:rsidRDefault="009C0114">
            <w:pPr>
              <w:spacing w:after="0" w:line="276" w:lineRule="auto"/>
              <w:jc w:val="both"/>
              <w:rPr>
                <w:rFonts w:ascii="Times New Roman" w:hAnsi="Times New Roman" w:cs="Times New Roman"/>
                <w:b/>
                <w:color w:val="000000"/>
                <w:rPrChange w:id="939" w:author="RSR" w:date="2025-08-13T10:31:00Z">
                  <w:rPr>
                    <w:b/>
                    <w:color w:val="000000"/>
                    <w:sz w:val="20"/>
                  </w:rPr>
                </w:rPrChange>
              </w:rPr>
              <w:pPrChange w:id="940" w:author="RSR" w:date="2025-08-13T10:31:00Z">
                <w:pPr>
                  <w:spacing w:before="20" w:after="20"/>
                </w:pPr>
              </w:pPrChange>
            </w:pPr>
            <w:r w:rsidRPr="00F86D6B">
              <w:rPr>
                <w:rFonts w:ascii="Times New Roman" w:eastAsia="Times New Roman" w:hAnsi="Times New Roman" w:cs="Times New Roman"/>
                <w:b/>
                <w:color w:val="000000"/>
                <w:rPrChange w:id="941" w:author="RSR" w:date="2025-08-13T10:31:00Z">
                  <w:rPr>
                    <w:rFonts w:ascii="Times New Roman" w:eastAsia="Times New Roman" w:hAnsi="Times New Roman" w:cs="Times New Roman"/>
                    <w:b/>
                    <w:noProof/>
                    <w:color w:val="000000"/>
                    <w:sz w:val="20"/>
                  </w:rPr>
                </w:rPrChange>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65E4426B" w14:textId="77777777" w:rsidR="009C0114" w:rsidRPr="00F86D6B" w:rsidRDefault="009C0114">
            <w:pPr>
              <w:spacing w:after="0" w:line="276" w:lineRule="auto"/>
              <w:jc w:val="both"/>
              <w:rPr>
                <w:rFonts w:ascii="Times New Roman" w:hAnsi="Times New Roman" w:cs="Times New Roman"/>
                <w:b/>
                <w:color w:val="000000"/>
                <w:rPrChange w:id="942" w:author="RSR" w:date="2025-08-13T10:31:00Z">
                  <w:rPr>
                    <w:b/>
                    <w:color w:val="000000"/>
                    <w:sz w:val="20"/>
                  </w:rPr>
                </w:rPrChange>
              </w:rPr>
              <w:pPrChange w:id="943" w:author="RSR" w:date="2025-08-13T10:31:00Z">
                <w:pPr>
                  <w:spacing w:before="20" w:after="20"/>
                </w:pPr>
              </w:pPrChange>
            </w:pPr>
            <w:r w:rsidRPr="00F86D6B">
              <w:rPr>
                <w:rFonts w:ascii="Times New Roman" w:eastAsia="Times New Roman" w:hAnsi="Times New Roman" w:cs="Times New Roman"/>
                <w:b/>
                <w:color w:val="000000"/>
                <w:rPrChange w:id="944" w:author="RSR" w:date="2025-08-13T10:31:00Z">
                  <w:rPr>
                    <w:rFonts w:ascii="Times New Roman" w:eastAsia="Times New Roman" w:hAnsi="Times New Roman" w:cs="Times New Roman"/>
                    <w:b/>
                    <w:noProof/>
                    <w:color w:val="000000"/>
                    <w:sz w:val="20"/>
                  </w:rPr>
                </w:rPrChange>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00D4E781" w14:textId="77777777" w:rsidR="009C0114" w:rsidRPr="00F86D6B" w:rsidRDefault="009C0114">
            <w:pPr>
              <w:spacing w:after="0" w:line="276" w:lineRule="auto"/>
              <w:jc w:val="both"/>
              <w:rPr>
                <w:rFonts w:ascii="Times New Roman" w:hAnsi="Times New Roman" w:cs="Times New Roman"/>
                <w:b/>
                <w:color w:val="000000"/>
                <w:rPrChange w:id="945" w:author="RSR" w:date="2025-08-13T10:31:00Z">
                  <w:rPr>
                    <w:b/>
                    <w:color w:val="000000"/>
                    <w:sz w:val="20"/>
                  </w:rPr>
                </w:rPrChange>
              </w:rPr>
              <w:pPrChange w:id="946" w:author="RSR" w:date="2025-08-13T10:31:00Z">
                <w:pPr>
                  <w:spacing w:before="20" w:after="20"/>
                </w:pPr>
              </w:pPrChange>
            </w:pPr>
            <w:r w:rsidRPr="00F86D6B">
              <w:rPr>
                <w:rFonts w:ascii="Times New Roman" w:eastAsia="Times New Roman" w:hAnsi="Times New Roman" w:cs="Times New Roman"/>
                <w:b/>
                <w:color w:val="000000"/>
                <w:rPrChange w:id="947" w:author="RSR" w:date="2025-08-13T10:31:00Z">
                  <w:rPr>
                    <w:rFonts w:ascii="Times New Roman" w:eastAsia="Times New Roman" w:hAnsi="Times New Roman" w:cs="Times New Roman"/>
                    <w:b/>
                    <w:noProof/>
                    <w:color w:val="000000"/>
                    <w:sz w:val="20"/>
                  </w:rPr>
                </w:rPrChange>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02C1F12C" w14:textId="77777777" w:rsidR="009C0114" w:rsidRPr="00F86D6B" w:rsidRDefault="009C0114">
            <w:pPr>
              <w:spacing w:after="0" w:line="276" w:lineRule="auto"/>
              <w:jc w:val="both"/>
              <w:rPr>
                <w:rFonts w:ascii="Times New Roman" w:hAnsi="Times New Roman" w:cs="Times New Roman"/>
                <w:color w:val="000000"/>
                <w:rPrChange w:id="948" w:author="RSR" w:date="2025-08-13T10:31:00Z">
                  <w:rPr>
                    <w:color w:val="000000"/>
                    <w:sz w:val="20"/>
                  </w:rPr>
                </w:rPrChange>
              </w:rPr>
              <w:pPrChange w:id="949" w:author="RSR" w:date="2025-08-13T10:31:00Z">
                <w:pPr>
                  <w:spacing w:before="20" w:after="20"/>
                </w:pPr>
              </w:pPrChange>
            </w:pPr>
            <w:r w:rsidRPr="00F86D6B">
              <w:rPr>
                <w:rFonts w:ascii="Times New Roman" w:eastAsia="Times New Roman" w:hAnsi="Times New Roman" w:cs="Times New Roman"/>
                <w:b/>
                <w:color w:val="000000"/>
                <w:rPrChange w:id="950" w:author="RSR" w:date="2025-08-13T10:31:00Z">
                  <w:rPr>
                    <w:rFonts w:ascii="Times New Roman" w:eastAsia="Times New Roman" w:hAnsi="Times New Roman" w:cs="Times New Roman"/>
                    <w:b/>
                    <w:noProof/>
                    <w:color w:val="000000"/>
                    <w:sz w:val="20"/>
                  </w:rPr>
                </w:rPrChange>
              </w:rPr>
              <w:t>Максимална ставка</w:t>
            </w:r>
          </w:p>
        </w:tc>
      </w:tr>
      <w:tr w:rsidR="009C0114" w:rsidRPr="00F86D6B" w14:paraId="0169A951" w14:textId="77777777" w:rsidTr="00692C5C">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3B2E3D9" w14:textId="77777777" w:rsidR="009C0114" w:rsidRPr="00F86D6B" w:rsidRDefault="009C0114">
            <w:pPr>
              <w:spacing w:after="0" w:line="276" w:lineRule="auto"/>
              <w:jc w:val="both"/>
              <w:rPr>
                <w:rFonts w:ascii="Times New Roman" w:hAnsi="Times New Roman" w:cs="Times New Roman"/>
                <w:color w:val="000000"/>
                <w:rPrChange w:id="951" w:author="RSR" w:date="2025-08-13T10:31:00Z">
                  <w:rPr>
                    <w:color w:val="000000"/>
                    <w:sz w:val="20"/>
                  </w:rPr>
                </w:rPrChange>
              </w:rPr>
              <w:pPrChange w:id="952" w:author="RSR" w:date="2025-08-13T10:31:00Z">
                <w:pPr>
                  <w:spacing w:before="20" w:after="20"/>
                </w:pPr>
              </w:pPrChange>
            </w:pPr>
            <w:r w:rsidRPr="00F86D6B">
              <w:rPr>
                <w:rFonts w:ascii="Times New Roman" w:eastAsia="Times New Roman" w:hAnsi="Times New Roman" w:cs="Times New Roman"/>
                <w:color w:val="000000"/>
                <w:rPrChange w:id="953" w:author="RSR" w:date="2025-08-13T10:31:00Z">
                  <w:rPr>
                    <w:rFonts w:ascii="Times New Roman" w:eastAsia="Times New Roman" w:hAnsi="Times New Roman" w:cs="Times New Roman"/>
                    <w:noProof/>
                    <w:color w:val="000000"/>
                    <w:sz w:val="20"/>
                  </w:rPr>
                </w:rPrChange>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0DC039A" w14:textId="77777777" w:rsidR="009C0114" w:rsidRPr="00F86D6B" w:rsidRDefault="009C0114">
            <w:pPr>
              <w:spacing w:after="0" w:line="276" w:lineRule="auto"/>
              <w:jc w:val="both"/>
              <w:rPr>
                <w:rFonts w:ascii="Times New Roman" w:hAnsi="Times New Roman" w:cs="Times New Roman"/>
                <w:color w:val="000000"/>
                <w:rPrChange w:id="954" w:author="RSR" w:date="2025-08-13T10:31:00Z">
                  <w:rPr>
                    <w:color w:val="000000"/>
                    <w:sz w:val="20"/>
                  </w:rPr>
                </w:rPrChange>
              </w:rPr>
              <w:pPrChange w:id="955" w:author="RSR" w:date="2025-08-13T10:31:00Z">
                <w:pPr>
                  <w:spacing w:before="20" w:after="20"/>
                </w:pPr>
              </w:pPrChange>
            </w:pPr>
            <w:r w:rsidRPr="00F86D6B">
              <w:rPr>
                <w:rFonts w:ascii="Times New Roman" w:eastAsia="Times New Roman" w:hAnsi="Times New Roman" w:cs="Times New Roman"/>
                <w:color w:val="000000"/>
                <w:rPrChange w:id="956" w:author="RSR" w:date="2025-08-13T10:31:00Z">
                  <w:rPr>
                    <w:rFonts w:ascii="Times New Roman" w:eastAsia="Times New Roman" w:hAnsi="Times New Roman" w:cs="Times New Roman"/>
                    <w:noProof/>
                    <w:color w:val="000000"/>
                    <w:sz w:val="20"/>
                  </w:rPr>
                </w:rPrChange>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38309E2" w14:textId="77777777" w:rsidR="009C0114" w:rsidRPr="00F86D6B" w:rsidRDefault="009C0114">
            <w:pPr>
              <w:spacing w:after="0" w:line="276" w:lineRule="auto"/>
              <w:jc w:val="both"/>
              <w:rPr>
                <w:rFonts w:ascii="Times New Roman" w:hAnsi="Times New Roman" w:cs="Times New Roman"/>
                <w:color w:val="000000"/>
                <w:rPrChange w:id="957" w:author="RSR" w:date="2025-08-13T10:31:00Z">
                  <w:rPr>
                    <w:color w:val="000000"/>
                    <w:sz w:val="20"/>
                  </w:rPr>
                </w:rPrChange>
              </w:rPr>
              <w:pPrChange w:id="958" w:author="RSR" w:date="2025-08-13T10:31:00Z">
                <w:pPr>
                  <w:spacing w:before="20" w:after="20"/>
                  <w:jc w:val="right"/>
                </w:pPr>
              </w:pPrChange>
            </w:pPr>
            <w:r w:rsidRPr="00F86D6B">
              <w:rPr>
                <w:rFonts w:ascii="Times New Roman" w:eastAsia="Times New Roman" w:hAnsi="Times New Roman" w:cs="Times New Roman"/>
                <w:color w:val="000000"/>
                <w:rPrChange w:id="959" w:author="RSR" w:date="2025-08-13T10:31:00Z">
                  <w:rPr>
                    <w:rFonts w:ascii="Times New Roman" w:eastAsia="Times New Roman" w:hAnsi="Times New Roman" w:cs="Times New Roman"/>
                    <w:noProof/>
                    <w:color w:val="000000"/>
                    <w:sz w:val="20"/>
                  </w:rPr>
                </w:rPrChange>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51EDBE5" w14:textId="77777777" w:rsidR="009C0114" w:rsidRPr="00F86D6B" w:rsidRDefault="009C0114">
            <w:pPr>
              <w:spacing w:after="0" w:line="276" w:lineRule="auto"/>
              <w:jc w:val="both"/>
              <w:rPr>
                <w:rFonts w:ascii="Times New Roman" w:hAnsi="Times New Roman" w:cs="Times New Roman"/>
                <w:color w:val="000000"/>
                <w:rPrChange w:id="960" w:author="RSR" w:date="2025-08-13T10:31:00Z">
                  <w:rPr>
                    <w:color w:val="000000"/>
                    <w:sz w:val="20"/>
                  </w:rPr>
                </w:rPrChange>
              </w:rPr>
              <w:pPrChange w:id="961" w:author="RSR" w:date="2025-08-13T10:31:00Z">
                <w:pPr>
                  <w:spacing w:before="20" w:after="20"/>
                  <w:jc w:val="right"/>
                </w:pPr>
              </w:pPrChange>
            </w:pPr>
            <w:r w:rsidRPr="00F86D6B">
              <w:rPr>
                <w:rFonts w:ascii="Times New Roman" w:eastAsia="Times New Roman" w:hAnsi="Times New Roman" w:cs="Times New Roman"/>
                <w:color w:val="000000"/>
                <w:rPrChange w:id="962" w:author="RSR" w:date="2025-08-13T10:31:00Z">
                  <w:rPr>
                    <w:rFonts w:ascii="Times New Roman" w:eastAsia="Times New Roman" w:hAnsi="Times New Roman" w:cs="Times New Roman"/>
                    <w:noProof/>
                    <w:color w:val="000000"/>
                    <w:sz w:val="20"/>
                  </w:rPr>
                </w:rPrChange>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BE6D442" w14:textId="77777777" w:rsidR="009C0114" w:rsidRPr="00F86D6B" w:rsidRDefault="009C0114">
            <w:pPr>
              <w:spacing w:after="0" w:line="276" w:lineRule="auto"/>
              <w:jc w:val="both"/>
              <w:rPr>
                <w:rFonts w:ascii="Times New Roman" w:hAnsi="Times New Roman" w:cs="Times New Roman"/>
                <w:color w:val="000000"/>
                <w:rPrChange w:id="963" w:author="RSR" w:date="2025-08-13T10:31:00Z">
                  <w:rPr>
                    <w:color w:val="000000"/>
                    <w:sz w:val="20"/>
                  </w:rPr>
                </w:rPrChange>
              </w:rPr>
              <w:pPrChange w:id="964" w:author="RSR" w:date="2025-08-13T10:31:00Z">
                <w:pPr>
                  <w:spacing w:before="20" w:after="20"/>
                  <w:jc w:val="right"/>
                </w:pPr>
              </w:pPrChange>
            </w:pPr>
            <w:r w:rsidRPr="00F86D6B">
              <w:rPr>
                <w:rFonts w:ascii="Times New Roman" w:eastAsia="Times New Roman" w:hAnsi="Times New Roman" w:cs="Times New Roman"/>
                <w:color w:val="000000"/>
                <w:rPrChange w:id="965" w:author="RSR" w:date="2025-08-13T10:31:00Z">
                  <w:rPr>
                    <w:rFonts w:ascii="Times New Roman" w:eastAsia="Times New Roman" w:hAnsi="Times New Roman" w:cs="Times New Roman"/>
                    <w:noProof/>
                    <w:color w:val="000000"/>
                    <w:sz w:val="20"/>
                  </w:rPr>
                </w:rPrChange>
              </w:rPr>
              <w:t>85,00%</w:t>
            </w:r>
          </w:p>
        </w:tc>
      </w:tr>
    </w:tbl>
    <w:p w14:paraId="4D914AE3" w14:textId="77777777" w:rsidR="00AB2558" w:rsidRPr="00AB2558" w:rsidRDefault="00AB2558" w:rsidP="00AB2558">
      <w:pPr>
        <w:spacing w:after="0" w:line="276" w:lineRule="auto"/>
        <w:jc w:val="both"/>
        <w:rPr>
          <w:rFonts w:ascii="Times New Roman" w:hAnsi="Times New Roman" w:cs="Times New Roman"/>
          <w:color w:val="000000"/>
          <w:rPrChange w:id="966" w:author="RSR" w:date="2025-08-13T10:31:00Z">
            <w:rPr>
              <w:color w:val="000000"/>
            </w:rPr>
          </w:rPrChange>
        </w:rPr>
        <w:sectPr w:rsidR="00AB2558" w:rsidRPr="00AB2558" w:rsidSect="007D568F">
          <w:footerReference w:type="default" r:id="rId6"/>
          <w:pgSz w:w="11906" w:h="16838"/>
          <w:pgMar w:top="720" w:right="720" w:bottom="864" w:left="936" w:header="288" w:footer="270" w:gutter="0"/>
          <w:pgNumType w:start="1116"/>
          <w:cols w:space="720"/>
          <w:noEndnote/>
          <w:docGrid w:linePitch="360"/>
        </w:sectPr>
        <w:pPrChange w:id="967" w:author="RSR" w:date="2025-08-13T10:31:00Z">
          <w:pPr>
            <w:spacing w:before="20" w:after="20"/>
          </w:pPr>
        </w:pPrChange>
      </w:pPr>
    </w:p>
    <w:p w14:paraId="59F2C4B9" w14:textId="77777777" w:rsidR="009C0114" w:rsidRPr="00F86D6B" w:rsidRDefault="009C0114">
      <w:pPr>
        <w:pStyle w:val="Heading5"/>
        <w:spacing w:before="0" w:after="0" w:line="276" w:lineRule="auto"/>
        <w:jc w:val="both"/>
        <w:rPr>
          <w:b w:val="0"/>
          <w:i w:val="0"/>
          <w:color w:val="000000"/>
          <w:sz w:val="22"/>
          <w:szCs w:val="22"/>
          <w:lang w:val="bg-BG"/>
          <w:rPrChange w:id="968" w:author="RSR" w:date="2025-08-13T10:31:00Z">
            <w:rPr>
              <w:b w:val="0"/>
              <w:i w:val="0"/>
              <w:color w:val="000000"/>
              <w:sz w:val="24"/>
            </w:rPr>
          </w:rPrChange>
        </w:rPr>
        <w:pPrChange w:id="969" w:author="RSR" w:date="2025-08-13T10:31:00Z">
          <w:pPr>
            <w:pStyle w:val="Heading5"/>
            <w:spacing w:before="20" w:after="20"/>
          </w:pPr>
        </w:pPrChange>
      </w:pPr>
      <w:bookmarkStart w:id="970" w:name="_Toc256001519"/>
      <w:r w:rsidRPr="00F86D6B">
        <w:rPr>
          <w:b w:val="0"/>
          <w:i w:val="0"/>
          <w:color w:val="000000"/>
          <w:sz w:val="22"/>
          <w:szCs w:val="22"/>
          <w:lang w:val="bg-BG"/>
          <w:rPrChange w:id="971" w:author="RSR" w:date="2025-08-13T10:31:00Z">
            <w:rPr>
              <w:b w:val="0"/>
              <w:i w:val="0"/>
              <w:noProof/>
              <w:color w:val="000000"/>
              <w:sz w:val="24"/>
            </w:rPr>
          </w:rPrChange>
        </w:rPr>
        <w:t>12 Планирани единични суми — определение</w:t>
      </w:r>
      <w:bookmarkEnd w:id="970"/>
    </w:p>
    <w:p w14:paraId="5171E5D7" w14:textId="77777777" w:rsidR="009C0114" w:rsidRPr="00F86D6B" w:rsidRDefault="009C0114">
      <w:pPr>
        <w:spacing w:after="0" w:line="276" w:lineRule="auto"/>
        <w:jc w:val="both"/>
        <w:rPr>
          <w:rFonts w:ascii="Times New Roman" w:hAnsi="Times New Roman" w:cs="Times New Roman"/>
          <w:color w:val="000000"/>
          <w:rPrChange w:id="972" w:author="RSR" w:date="2025-08-13T10:31:00Z">
            <w:rPr>
              <w:color w:val="000000"/>
              <w:sz w:val="0"/>
            </w:rPr>
          </w:rPrChange>
        </w:rPr>
        <w:pPrChange w:id="973" w:author="RSR" w:date="2025-08-13T10:31:00Z">
          <w:pPr>
            <w:spacing w:before="20" w:after="20"/>
          </w:pPr>
        </w:pPrChang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6"/>
        <w:gridCol w:w="1673"/>
        <w:gridCol w:w="1496"/>
        <w:gridCol w:w="2241"/>
        <w:gridCol w:w="1009"/>
        <w:gridCol w:w="1960"/>
        <w:gridCol w:w="2989"/>
      </w:tblGrid>
      <w:tr w:rsidR="009C0114" w:rsidRPr="00F86D6B" w14:paraId="6ADC01E0" w14:textId="77777777" w:rsidTr="00692C5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198B53E2" w14:textId="77777777" w:rsidR="009C0114" w:rsidRPr="00F86D6B" w:rsidRDefault="009C0114">
            <w:pPr>
              <w:spacing w:after="0" w:line="276" w:lineRule="auto"/>
              <w:jc w:val="both"/>
              <w:rPr>
                <w:rFonts w:ascii="Times New Roman" w:hAnsi="Times New Roman" w:cs="Times New Roman"/>
                <w:b/>
                <w:color w:val="000000"/>
                <w:rPrChange w:id="974" w:author="RSR" w:date="2025-08-13T10:31:00Z">
                  <w:rPr>
                    <w:b/>
                    <w:color w:val="000000"/>
                    <w:sz w:val="20"/>
                  </w:rPr>
                </w:rPrChange>
              </w:rPr>
              <w:pPrChange w:id="975" w:author="RSR" w:date="2025-08-13T10:31:00Z">
                <w:pPr>
                  <w:spacing w:before="20" w:after="20"/>
                </w:pPr>
              </w:pPrChange>
            </w:pPr>
            <w:r w:rsidRPr="00F86D6B">
              <w:rPr>
                <w:rFonts w:ascii="Times New Roman" w:eastAsia="Times New Roman" w:hAnsi="Times New Roman" w:cs="Times New Roman"/>
                <w:b/>
                <w:color w:val="000000"/>
                <w:rPrChange w:id="976" w:author="RSR" w:date="2025-08-13T10:31:00Z">
                  <w:rPr>
                    <w:rFonts w:ascii="Times New Roman" w:eastAsia="Times New Roman" w:hAnsi="Times New Roman" w:cs="Times New Roman"/>
                    <w:b/>
                    <w:noProof/>
                    <w:color w:val="000000"/>
                    <w:sz w:val="20"/>
                  </w:rPr>
                </w:rPrChange>
              </w:rPr>
              <w:t>Планирана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111DB25D" w14:textId="77777777" w:rsidR="009C0114" w:rsidRPr="00F86D6B" w:rsidRDefault="009C0114">
            <w:pPr>
              <w:spacing w:after="0" w:line="276" w:lineRule="auto"/>
              <w:jc w:val="both"/>
              <w:rPr>
                <w:rFonts w:ascii="Times New Roman" w:hAnsi="Times New Roman" w:cs="Times New Roman"/>
                <w:b/>
                <w:color w:val="000000"/>
                <w:rPrChange w:id="977" w:author="RSR" w:date="2025-08-13T10:31:00Z">
                  <w:rPr>
                    <w:b/>
                    <w:color w:val="000000"/>
                    <w:sz w:val="20"/>
                  </w:rPr>
                </w:rPrChange>
              </w:rPr>
              <w:pPrChange w:id="978" w:author="RSR" w:date="2025-08-13T10:31:00Z">
                <w:pPr>
                  <w:spacing w:before="20" w:after="20"/>
                </w:pPr>
              </w:pPrChange>
            </w:pPr>
            <w:r w:rsidRPr="00F86D6B">
              <w:rPr>
                <w:rFonts w:ascii="Times New Roman" w:eastAsia="Times New Roman" w:hAnsi="Times New Roman" w:cs="Times New Roman"/>
                <w:b/>
                <w:color w:val="000000"/>
                <w:rPrChange w:id="979" w:author="RSR" w:date="2025-08-13T10:31:00Z">
                  <w:rPr>
                    <w:rFonts w:ascii="Times New Roman" w:eastAsia="Times New Roman" w:hAnsi="Times New Roman" w:cs="Times New Roman"/>
                    <w:b/>
                    <w:noProof/>
                    <w:color w:val="000000"/>
                    <w:sz w:val="20"/>
                  </w:rPr>
                </w:rPrChange>
              </w:rPr>
              <w:t>Вид на подкрепата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3B50422C" w14:textId="77777777" w:rsidR="009C0114" w:rsidRPr="00F86D6B" w:rsidRDefault="009C0114">
            <w:pPr>
              <w:spacing w:after="0" w:line="276" w:lineRule="auto"/>
              <w:jc w:val="both"/>
              <w:rPr>
                <w:rFonts w:ascii="Times New Roman" w:hAnsi="Times New Roman" w:cs="Times New Roman"/>
                <w:b/>
                <w:color w:val="000000"/>
                <w:rPrChange w:id="980" w:author="RSR" w:date="2025-08-13T10:31:00Z">
                  <w:rPr>
                    <w:b/>
                    <w:color w:val="000000"/>
                    <w:sz w:val="20"/>
                  </w:rPr>
                </w:rPrChange>
              </w:rPr>
              <w:pPrChange w:id="981" w:author="RSR" w:date="2025-08-13T10:31:00Z">
                <w:pPr>
                  <w:spacing w:before="20" w:after="20"/>
                </w:pPr>
              </w:pPrChange>
            </w:pPr>
            <w:r w:rsidRPr="00F86D6B">
              <w:rPr>
                <w:rFonts w:ascii="Times New Roman" w:eastAsia="Times New Roman" w:hAnsi="Times New Roman" w:cs="Times New Roman"/>
                <w:b/>
                <w:color w:val="000000"/>
                <w:rPrChange w:id="982" w:author="RSR" w:date="2025-08-13T10:31:00Z">
                  <w:rPr>
                    <w:rFonts w:ascii="Times New Roman" w:eastAsia="Times New Roman" w:hAnsi="Times New Roman" w:cs="Times New Roman"/>
                    <w:b/>
                    <w:noProof/>
                    <w:color w:val="000000"/>
                    <w:sz w:val="20"/>
                  </w:rPr>
                </w:rPrChange>
              </w:rPr>
              <w:t>Процентни участия</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11076828" w14:textId="77777777" w:rsidR="009C0114" w:rsidRPr="00F86D6B" w:rsidRDefault="009C0114">
            <w:pPr>
              <w:spacing w:after="0" w:line="276" w:lineRule="auto"/>
              <w:jc w:val="both"/>
              <w:rPr>
                <w:rFonts w:ascii="Times New Roman" w:hAnsi="Times New Roman" w:cs="Times New Roman"/>
                <w:b/>
                <w:color w:val="000000"/>
                <w:rPrChange w:id="983" w:author="RSR" w:date="2025-08-13T10:31:00Z">
                  <w:rPr>
                    <w:b/>
                    <w:color w:val="000000"/>
                    <w:sz w:val="20"/>
                  </w:rPr>
                </w:rPrChange>
              </w:rPr>
              <w:pPrChange w:id="984" w:author="RSR" w:date="2025-08-13T10:31:00Z">
                <w:pPr>
                  <w:spacing w:before="20" w:after="20"/>
                </w:pPr>
              </w:pPrChange>
            </w:pPr>
            <w:r w:rsidRPr="00F86D6B">
              <w:rPr>
                <w:rFonts w:ascii="Times New Roman" w:eastAsia="Times New Roman" w:hAnsi="Times New Roman" w:cs="Times New Roman"/>
                <w:b/>
                <w:color w:val="000000"/>
                <w:rPrChange w:id="985" w:author="RSR" w:date="2025-08-13T10:31:00Z">
                  <w:rPr>
                    <w:rFonts w:ascii="Times New Roman" w:eastAsia="Times New Roman" w:hAnsi="Times New Roman" w:cs="Times New Roman"/>
                    <w:b/>
                    <w:noProof/>
                    <w:color w:val="000000"/>
                    <w:sz w:val="20"/>
                  </w:rPr>
                </w:rPrChange>
              </w:rPr>
              <w:t>Вид на планираната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643375A9" w14:textId="77777777" w:rsidR="009C0114" w:rsidRPr="00F86D6B" w:rsidRDefault="009C0114">
            <w:pPr>
              <w:spacing w:after="0" w:line="276" w:lineRule="auto"/>
              <w:jc w:val="both"/>
              <w:rPr>
                <w:rFonts w:ascii="Times New Roman" w:hAnsi="Times New Roman" w:cs="Times New Roman"/>
                <w:b/>
                <w:color w:val="000000"/>
                <w:rPrChange w:id="986" w:author="RSR" w:date="2025-08-13T10:31:00Z">
                  <w:rPr>
                    <w:b/>
                    <w:color w:val="000000"/>
                    <w:sz w:val="20"/>
                  </w:rPr>
                </w:rPrChange>
              </w:rPr>
              <w:pPrChange w:id="987" w:author="RSR" w:date="2025-08-13T10:31:00Z">
                <w:pPr>
                  <w:spacing w:before="20" w:after="20"/>
                </w:pPr>
              </w:pPrChange>
            </w:pPr>
            <w:r w:rsidRPr="00F86D6B">
              <w:rPr>
                <w:rFonts w:ascii="Times New Roman" w:eastAsia="Times New Roman" w:hAnsi="Times New Roman" w:cs="Times New Roman"/>
                <w:b/>
                <w:color w:val="000000"/>
                <w:rPrChange w:id="988" w:author="RSR" w:date="2025-08-13T10:31:00Z">
                  <w:rPr>
                    <w:rFonts w:ascii="Times New Roman" w:eastAsia="Times New Roman" w:hAnsi="Times New Roman" w:cs="Times New Roman"/>
                    <w:b/>
                    <w:noProof/>
                    <w:color w:val="000000"/>
                    <w:sz w:val="20"/>
                  </w:rPr>
                </w:rPrChange>
              </w:rPr>
              <w:t>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2535B7E7" w14:textId="77777777" w:rsidR="009C0114" w:rsidRPr="00F86D6B" w:rsidRDefault="009C0114">
            <w:pPr>
              <w:spacing w:after="0" w:line="276" w:lineRule="auto"/>
              <w:jc w:val="both"/>
              <w:rPr>
                <w:rFonts w:ascii="Times New Roman" w:hAnsi="Times New Roman" w:cs="Times New Roman"/>
                <w:b/>
                <w:color w:val="000000"/>
                <w:rPrChange w:id="989" w:author="RSR" w:date="2025-08-13T10:31:00Z">
                  <w:rPr>
                    <w:b/>
                    <w:color w:val="000000"/>
                    <w:sz w:val="20"/>
                  </w:rPr>
                </w:rPrChange>
              </w:rPr>
              <w:pPrChange w:id="990" w:author="RSR" w:date="2025-08-13T10:31:00Z">
                <w:pPr>
                  <w:spacing w:before="20" w:after="20"/>
                </w:pPr>
              </w:pPrChange>
            </w:pPr>
            <w:r w:rsidRPr="00F86D6B">
              <w:rPr>
                <w:rFonts w:ascii="Times New Roman" w:eastAsia="Times New Roman" w:hAnsi="Times New Roman" w:cs="Times New Roman"/>
                <w:b/>
                <w:color w:val="000000"/>
                <w:rPrChange w:id="991" w:author="RSR" w:date="2025-08-13T10:31:00Z">
                  <w:rPr>
                    <w:rFonts w:ascii="Times New Roman" w:eastAsia="Times New Roman" w:hAnsi="Times New Roman" w:cs="Times New Roman"/>
                    <w:b/>
                    <w:noProof/>
                    <w:color w:val="000000"/>
                    <w:sz w:val="20"/>
                  </w:rPr>
                </w:rPrChange>
              </w:rPr>
              <w:t>Показател(и) за резултатите</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18DCD4CA" w14:textId="77777777" w:rsidR="009C0114" w:rsidRPr="00F86D6B" w:rsidRDefault="009C0114">
            <w:pPr>
              <w:spacing w:after="0" w:line="276" w:lineRule="auto"/>
              <w:jc w:val="both"/>
              <w:rPr>
                <w:rFonts w:ascii="Times New Roman" w:hAnsi="Times New Roman" w:cs="Times New Roman"/>
                <w:color w:val="000000"/>
                <w:rPrChange w:id="992" w:author="RSR" w:date="2025-08-13T10:31:00Z">
                  <w:rPr>
                    <w:color w:val="000000"/>
                    <w:sz w:val="20"/>
                  </w:rPr>
                </w:rPrChange>
              </w:rPr>
              <w:pPrChange w:id="993" w:author="RSR" w:date="2025-08-13T10:31:00Z">
                <w:pPr>
                  <w:spacing w:before="20" w:after="20"/>
                </w:pPr>
              </w:pPrChange>
            </w:pPr>
            <w:r w:rsidRPr="00F86D6B">
              <w:rPr>
                <w:rFonts w:ascii="Times New Roman" w:eastAsia="Times New Roman" w:hAnsi="Times New Roman" w:cs="Times New Roman"/>
                <w:b/>
                <w:color w:val="000000"/>
                <w:rPrChange w:id="994" w:author="RSR" w:date="2025-08-13T10:31:00Z">
                  <w:rPr>
                    <w:rFonts w:ascii="Times New Roman" w:eastAsia="Times New Roman" w:hAnsi="Times New Roman" w:cs="Times New Roman"/>
                    <w:b/>
                    <w:noProof/>
                    <w:color w:val="000000"/>
                    <w:sz w:val="20"/>
                  </w:rPr>
                </w:rPrChange>
              </w:rPr>
              <w:t>Единичната сума основава ли се на пренесени разходи?</w:t>
            </w:r>
          </w:p>
        </w:tc>
      </w:tr>
      <w:tr w:rsidR="009C0114" w:rsidRPr="00F86D6B" w14:paraId="279F4F65" w14:textId="77777777" w:rsidTr="00692C5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540ECEF" w14:textId="77777777" w:rsidR="009C0114" w:rsidRPr="00F86D6B" w:rsidRDefault="009C0114">
            <w:pPr>
              <w:spacing w:after="0" w:line="276" w:lineRule="auto"/>
              <w:jc w:val="both"/>
              <w:rPr>
                <w:rFonts w:ascii="Times New Roman" w:hAnsi="Times New Roman" w:cs="Times New Roman"/>
                <w:color w:val="000000"/>
                <w:rPrChange w:id="995" w:author="RSR" w:date="2025-08-13T10:31:00Z">
                  <w:rPr>
                    <w:color w:val="000000"/>
                    <w:sz w:val="20"/>
                  </w:rPr>
                </w:rPrChange>
              </w:rPr>
              <w:pPrChange w:id="996" w:author="RSR" w:date="2025-08-13T10:31:00Z">
                <w:pPr>
                  <w:spacing w:before="20" w:after="20"/>
                </w:pPr>
              </w:pPrChange>
            </w:pPr>
            <w:r w:rsidRPr="00F86D6B">
              <w:rPr>
                <w:rFonts w:ascii="Times New Roman" w:eastAsia="Times New Roman" w:hAnsi="Times New Roman" w:cs="Times New Roman"/>
                <w:color w:val="000000"/>
                <w:rPrChange w:id="997" w:author="RSR" w:date="2025-08-13T10:31:00Z">
                  <w:rPr>
                    <w:rFonts w:ascii="Times New Roman" w:eastAsia="Times New Roman" w:hAnsi="Times New Roman" w:cs="Times New Roman"/>
                    <w:noProof/>
                    <w:color w:val="000000"/>
                    <w:sz w:val="20"/>
                  </w:rPr>
                </w:rPrChange>
              </w:rPr>
              <w:t xml:space="preserve">FIN030 - Инвестиции в земеделските стопанства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6CE385B" w14:textId="77777777" w:rsidR="009C0114" w:rsidRPr="00F86D6B" w:rsidRDefault="009C0114">
            <w:pPr>
              <w:spacing w:after="0" w:line="276" w:lineRule="auto"/>
              <w:jc w:val="both"/>
              <w:rPr>
                <w:rFonts w:ascii="Times New Roman" w:hAnsi="Times New Roman" w:cs="Times New Roman"/>
                <w:color w:val="000000"/>
                <w:rPrChange w:id="998" w:author="RSR" w:date="2025-08-13T10:31:00Z">
                  <w:rPr>
                    <w:color w:val="000000"/>
                    <w:sz w:val="20"/>
                  </w:rPr>
                </w:rPrChange>
              </w:rPr>
              <w:pPrChange w:id="999" w:author="RSR" w:date="2025-08-13T10:31:00Z">
                <w:pPr>
                  <w:spacing w:before="20" w:after="20"/>
                </w:pPr>
              </w:pPrChange>
            </w:pPr>
            <w:r w:rsidRPr="00F86D6B">
              <w:rPr>
                <w:rFonts w:ascii="Times New Roman" w:eastAsia="Times New Roman" w:hAnsi="Times New Roman" w:cs="Times New Roman"/>
                <w:color w:val="000000"/>
                <w:rPrChange w:id="1000" w:author="RSR" w:date="2025-08-13T10:31:00Z">
                  <w:rPr>
                    <w:rFonts w:ascii="Times New Roman" w:eastAsia="Times New Roman" w:hAnsi="Times New Roman" w:cs="Times New Roman"/>
                    <w:noProof/>
                    <w:color w:val="000000"/>
                    <w:sz w:val="20"/>
                  </w:rPr>
                </w:rPrChange>
              </w:rPr>
              <w:t>Финансов инструмент</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054E95A" w14:textId="77777777" w:rsidR="009C0114" w:rsidRPr="00F86D6B" w:rsidRDefault="009C0114">
            <w:pPr>
              <w:spacing w:after="0" w:line="276" w:lineRule="auto"/>
              <w:jc w:val="both"/>
              <w:rPr>
                <w:rFonts w:ascii="Times New Roman" w:hAnsi="Times New Roman" w:cs="Times New Roman"/>
                <w:color w:val="000000"/>
                <w:rPrChange w:id="1001" w:author="RSR" w:date="2025-08-13T10:31:00Z">
                  <w:rPr>
                    <w:color w:val="000000"/>
                    <w:sz w:val="20"/>
                  </w:rPr>
                </w:rPrChange>
              </w:rPr>
              <w:pPrChange w:id="1002" w:author="RSR" w:date="2025-08-13T10:31:00Z">
                <w:pPr>
                  <w:spacing w:before="20" w:after="20"/>
                </w:pPr>
              </w:pPrChange>
            </w:pPr>
            <w:r w:rsidRPr="00F86D6B">
              <w:rPr>
                <w:rFonts w:ascii="Times New Roman" w:eastAsia="Times New Roman" w:hAnsi="Times New Roman" w:cs="Times New Roman"/>
                <w:color w:val="000000"/>
                <w:rPrChange w:id="1003" w:author="RSR" w:date="2025-08-13T10:31:00Z">
                  <w:rPr>
                    <w:rFonts w:ascii="Times New Roman" w:eastAsia="Times New Roman" w:hAnsi="Times New Roman" w:cs="Times New Roman"/>
                    <w:noProof/>
                    <w:color w:val="000000"/>
                    <w:sz w:val="20"/>
                  </w:rPr>
                </w:rPrChange>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48909EC" w14:textId="77777777" w:rsidR="009C0114" w:rsidRPr="00F86D6B" w:rsidRDefault="009C0114">
            <w:pPr>
              <w:spacing w:after="0" w:line="276" w:lineRule="auto"/>
              <w:jc w:val="both"/>
              <w:rPr>
                <w:rFonts w:ascii="Times New Roman" w:hAnsi="Times New Roman" w:cs="Times New Roman"/>
                <w:color w:val="000000"/>
                <w:rPrChange w:id="1004" w:author="RSR" w:date="2025-08-13T10:31:00Z">
                  <w:rPr>
                    <w:color w:val="000000"/>
                    <w:sz w:val="20"/>
                  </w:rPr>
                </w:rPrChange>
              </w:rPr>
              <w:pPrChange w:id="1005" w:author="RSR" w:date="2025-08-13T10:31:00Z">
                <w:pPr>
                  <w:spacing w:before="20" w:after="20"/>
                </w:pPr>
              </w:pPrChange>
            </w:pPr>
            <w:r w:rsidRPr="00F86D6B">
              <w:rPr>
                <w:rFonts w:ascii="Times New Roman" w:eastAsia="Times New Roman" w:hAnsi="Times New Roman" w:cs="Times New Roman"/>
                <w:color w:val="000000"/>
                <w:rPrChange w:id="1006" w:author="RSR" w:date="2025-08-13T10:31:00Z">
                  <w:rPr>
                    <w:rFonts w:ascii="Times New Roman" w:eastAsia="Times New Roman" w:hAnsi="Times New Roman" w:cs="Times New Roman"/>
                    <w:noProof/>
                    <w:color w:val="000000"/>
                    <w:sz w:val="20"/>
                  </w:rPr>
                </w:rPrChange>
              </w:rPr>
              <w:t>Среден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84E6F9D" w14:textId="77777777" w:rsidR="009C0114" w:rsidRPr="00F86D6B" w:rsidRDefault="009C0114">
            <w:pPr>
              <w:spacing w:after="0" w:line="276" w:lineRule="auto"/>
              <w:jc w:val="both"/>
              <w:rPr>
                <w:rFonts w:ascii="Times New Roman" w:hAnsi="Times New Roman" w:cs="Times New Roman"/>
                <w:color w:val="000000"/>
                <w:rPrChange w:id="1007" w:author="RSR" w:date="2025-08-13T10:31:00Z">
                  <w:rPr>
                    <w:color w:val="000000"/>
                    <w:sz w:val="20"/>
                  </w:rPr>
                </w:rPrChange>
              </w:rPr>
              <w:pPrChange w:id="1008" w:author="RSR" w:date="2025-08-13T10:31:00Z">
                <w:pPr>
                  <w:spacing w:before="20" w:after="20"/>
                </w:pPr>
              </w:pPrChange>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441C9B73" w14:textId="77777777" w:rsidR="009C0114" w:rsidRPr="00F86D6B" w:rsidRDefault="009C0114">
            <w:pPr>
              <w:spacing w:after="0" w:line="276" w:lineRule="auto"/>
              <w:jc w:val="both"/>
              <w:rPr>
                <w:rFonts w:ascii="Times New Roman" w:hAnsi="Times New Roman" w:cs="Times New Roman"/>
                <w:color w:val="000000"/>
                <w:rPrChange w:id="1009" w:author="RSR" w:date="2025-08-13T10:31:00Z">
                  <w:rPr>
                    <w:color w:val="000000"/>
                    <w:sz w:val="20"/>
                  </w:rPr>
                </w:rPrChange>
              </w:rPr>
              <w:pPrChange w:id="1010" w:author="RSR" w:date="2025-08-13T10:31:00Z">
                <w:pPr>
                  <w:spacing w:before="20" w:after="20"/>
                </w:pPr>
              </w:pPrChange>
            </w:pPr>
            <w:r w:rsidRPr="00F86D6B">
              <w:rPr>
                <w:rFonts w:ascii="Times New Roman" w:eastAsia="Times New Roman" w:hAnsi="Times New Roman" w:cs="Times New Roman"/>
                <w:color w:val="000000"/>
                <w:rPrChange w:id="1011" w:author="RSR" w:date="2025-08-13T10:31:00Z">
                  <w:rPr>
                    <w:rFonts w:ascii="Times New Roman" w:eastAsia="Times New Roman" w:hAnsi="Times New Roman" w:cs="Times New Roman"/>
                    <w:noProof/>
                    <w:color w:val="000000"/>
                    <w:sz w:val="20"/>
                  </w:rPr>
                </w:rPrChange>
              </w:rPr>
              <w:t>R.9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8845436" w14:textId="77777777" w:rsidR="009C0114" w:rsidRPr="00F86D6B" w:rsidRDefault="009C0114">
            <w:pPr>
              <w:spacing w:after="0" w:line="276" w:lineRule="auto"/>
              <w:jc w:val="both"/>
              <w:rPr>
                <w:rFonts w:ascii="Times New Roman" w:hAnsi="Times New Roman" w:cs="Times New Roman"/>
                <w:color w:val="000000"/>
                <w:rPrChange w:id="1012" w:author="RSR" w:date="2025-08-13T10:31:00Z">
                  <w:rPr>
                    <w:color w:val="000000"/>
                    <w:sz w:val="20"/>
                  </w:rPr>
                </w:rPrChange>
              </w:rPr>
              <w:pPrChange w:id="1013" w:author="RSR" w:date="2025-08-13T10:31:00Z">
                <w:pPr>
                  <w:spacing w:before="20" w:after="20"/>
                </w:pPr>
              </w:pPrChange>
            </w:pPr>
            <w:r w:rsidRPr="00F86D6B">
              <w:rPr>
                <w:rFonts w:ascii="Times New Roman" w:eastAsia="Times New Roman" w:hAnsi="Times New Roman" w:cs="Times New Roman"/>
                <w:color w:val="000000"/>
                <w:rPrChange w:id="1014" w:author="RSR" w:date="2025-08-13T10:31:00Z">
                  <w:rPr>
                    <w:rFonts w:ascii="Times New Roman" w:eastAsia="Times New Roman" w:hAnsi="Times New Roman" w:cs="Times New Roman"/>
                    <w:noProof/>
                    <w:color w:val="000000"/>
                    <w:sz w:val="20"/>
                  </w:rPr>
                </w:rPrChange>
              </w:rPr>
              <w:t>Не</w:t>
            </w:r>
          </w:p>
        </w:tc>
      </w:tr>
      <w:tr w:rsidR="009C0114" w:rsidRPr="00F86D6B" w14:paraId="100FA9EA" w14:textId="77777777" w:rsidTr="00692C5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25B59CE0" w14:textId="77777777" w:rsidR="009C0114" w:rsidRPr="00F86D6B" w:rsidRDefault="009C0114">
            <w:pPr>
              <w:spacing w:after="0" w:line="276" w:lineRule="auto"/>
              <w:jc w:val="both"/>
              <w:rPr>
                <w:rFonts w:ascii="Times New Roman" w:hAnsi="Times New Roman" w:cs="Times New Roman"/>
                <w:color w:val="000000"/>
                <w:rPrChange w:id="1015" w:author="RSR" w:date="2025-08-13T10:31:00Z">
                  <w:rPr>
                    <w:color w:val="000000"/>
                    <w:sz w:val="20"/>
                  </w:rPr>
                </w:rPrChange>
              </w:rPr>
              <w:pPrChange w:id="1016" w:author="RSR" w:date="2025-08-13T10:31:00Z">
                <w:pPr>
                  <w:spacing w:before="20" w:after="20"/>
                </w:pPr>
              </w:pPrChange>
            </w:pPr>
            <w:r w:rsidRPr="00F86D6B">
              <w:rPr>
                <w:rFonts w:ascii="Times New Roman" w:eastAsia="Times New Roman" w:hAnsi="Times New Roman" w:cs="Times New Roman"/>
                <w:color w:val="000000"/>
                <w:rPrChange w:id="1017" w:author="RSR" w:date="2025-08-13T10:31:00Z">
                  <w:rPr>
                    <w:rFonts w:ascii="Times New Roman" w:eastAsia="Times New Roman" w:hAnsi="Times New Roman" w:cs="Times New Roman"/>
                    <w:noProof/>
                    <w:color w:val="000000"/>
                    <w:sz w:val="20"/>
                  </w:rPr>
                </w:rPrChange>
              </w:rPr>
              <w:t>XCO30 - Подпомагане на земеделски стопанства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43500648" w14:textId="77777777" w:rsidR="009C0114" w:rsidRPr="00F86D6B" w:rsidRDefault="009C0114">
            <w:pPr>
              <w:spacing w:after="0" w:line="276" w:lineRule="auto"/>
              <w:jc w:val="both"/>
              <w:rPr>
                <w:rFonts w:ascii="Times New Roman" w:hAnsi="Times New Roman" w:cs="Times New Roman"/>
                <w:color w:val="000000"/>
                <w:rPrChange w:id="1018" w:author="RSR" w:date="2025-08-13T10:31:00Z">
                  <w:rPr>
                    <w:color w:val="000000"/>
                    <w:sz w:val="20"/>
                  </w:rPr>
                </w:rPrChange>
              </w:rPr>
              <w:pPrChange w:id="1019" w:author="RSR" w:date="2025-08-13T10:31:00Z">
                <w:pPr>
                  <w:spacing w:before="20" w:after="20"/>
                </w:pPr>
              </w:pPrChange>
            </w:pPr>
            <w:r w:rsidRPr="00F86D6B">
              <w:rPr>
                <w:rFonts w:ascii="Times New Roman" w:eastAsia="Times New Roman" w:hAnsi="Times New Roman" w:cs="Times New Roman"/>
                <w:color w:val="000000"/>
                <w:rPrChange w:id="1020" w:author="RSR" w:date="2025-08-13T10:31:00Z">
                  <w:rPr>
                    <w:rFonts w:ascii="Times New Roman" w:eastAsia="Times New Roman" w:hAnsi="Times New Roman" w:cs="Times New Roman"/>
                    <w:noProof/>
                    <w:color w:val="000000"/>
                    <w:sz w:val="20"/>
                  </w:rPr>
                </w:rPrChange>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00DC7E1" w14:textId="77777777" w:rsidR="009C0114" w:rsidRPr="00F86D6B" w:rsidRDefault="009C0114">
            <w:pPr>
              <w:spacing w:after="0" w:line="276" w:lineRule="auto"/>
              <w:jc w:val="both"/>
              <w:rPr>
                <w:rFonts w:ascii="Times New Roman" w:hAnsi="Times New Roman" w:cs="Times New Roman"/>
                <w:color w:val="000000"/>
                <w:rPrChange w:id="1021" w:author="RSR" w:date="2025-08-13T10:31:00Z">
                  <w:rPr>
                    <w:color w:val="000000"/>
                    <w:sz w:val="20"/>
                  </w:rPr>
                </w:rPrChange>
              </w:rPr>
              <w:pPrChange w:id="1022" w:author="RSR" w:date="2025-08-13T10:31:00Z">
                <w:pPr>
                  <w:spacing w:before="20" w:after="20"/>
                </w:pPr>
              </w:pPrChange>
            </w:pPr>
            <w:r w:rsidRPr="00F86D6B">
              <w:rPr>
                <w:rFonts w:ascii="Times New Roman" w:eastAsia="Times New Roman" w:hAnsi="Times New Roman" w:cs="Times New Roman"/>
                <w:color w:val="000000"/>
                <w:rPrChange w:id="1023" w:author="RSR" w:date="2025-08-13T10:31:00Z">
                  <w:rPr>
                    <w:rFonts w:ascii="Times New Roman" w:eastAsia="Times New Roman" w:hAnsi="Times New Roman" w:cs="Times New Roman"/>
                    <w:noProof/>
                    <w:color w:val="000000"/>
                    <w:sz w:val="20"/>
                  </w:rPr>
                </w:rPrChange>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BB9E6C4" w14:textId="77777777" w:rsidR="009C0114" w:rsidRPr="00F86D6B" w:rsidRDefault="009C0114">
            <w:pPr>
              <w:spacing w:after="0" w:line="276" w:lineRule="auto"/>
              <w:jc w:val="both"/>
              <w:rPr>
                <w:rFonts w:ascii="Times New Roman" w:hAnsi="Times New Roman" w:cs="Times New Roman"/>
                <w:color w:val="000000"/>
                <w:rPrChange w:id="1024" w:author="RSR" w:date="2025-08-13T10:31:00Z">
                  <w:rPr>
                    <w:color w:val="000000"/>
                    <w:sz w:val="20"/>
                  </w:rPr>
                </w:rPrChange>
              </w:rPr>
              <w:pPrChange w:id="1025" w:author="RSR" w:date="2025-08-13T10:31:00Z">
                <w:pPr>
                  <w:spacing w:before="20" w:after="20"/>
                </w:pPr>
              </w:pPrChange>
            </w:pPr>
            <w:r w:rsidRPr="00F86D6B">
              <w:rPr>
                <w:rFonts w:ascii="Times New Roman" w:eastAsia="Times New Roman" w:hAnsi="Times New Roman" w:cs="Times New Roman"/>
                <w:color w:val="000000"/>
                <w:rPrChange w:id="1026" w:author="RSR" w:date="2025-08-13T10:31:00Z">
                  <w:rPr>
                    <w:rFonts w:ascii="Times New Roman" w:eastAsia="Times New Roman" w:hAnsi="Times New Roman" w:cs="Times New Roman"/>
                    <w:noProof/>
                    <w:color w:val="000000"/>
                    <w:sz w:val="20"/>
                  </w:rPr>
                </w:rPrChange>
              </w:rPr>
              <w:t>Среден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5D6D9EE" w14:textId="77777777" w:rsidR="009C0114" w:rsidRPr="00F86D6B" w:rsidRDefault="009C0114">
            <w:pPr>
              <w:spacing w:after="0" w:line="276" w:lineRule="auto"/>
              <w:jc w:val="both"/>
              <w:rPr>
                <w:rFonts w:ascii="Times New Roman" w:hAnsi="Times New Roman" w:cs="Times New Roman"/>
                <w:color w:val="000000"/>
                <w:rPrChange w:id="1027" w:author="RSR" w:date="2025-08-13T10:31:00Z">
                  <w:rPr>
                    <w:color w:val="000000"/>
                    <w:sz w:val="20"/>
                  </w:rPr>
                </w:rPrChange>
              </w:rPr>
              <w:pPrChange w:id="1028" w:author="RSR" w:date="2025-08-13T10:31:00Z">
                <w:pPr>
                  <w:spacing w:before="20" w:after="20"/>
                </w:pPr>
              </w:pPrChange>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E732215" w14:textId="77777777" w:rsidR="009C0114" w:rsidRPr="00F86D6B" w:rsidRDefault="009C0114">
            <w:pPr>
              <w:spacing w:after="0" w:line="276" w:lineRule="auto"/>
              <w:jc w:val="both"/>
              <w:rPr>
                <w:rFonts w:ascii="Times New Roman" w:hAnsi="Times New Roman" w:cs="Times New Roman"/>
                <w:color w:val="000000"/>
                <w:rPrChange w:id="1029" w:author="RSR" w:date="2025-08-13T10:31:00Z">
                  <w:rPr>
                    <w:color w:val="000000"/>
                    <w:sz w:val="20"/>
                  </w:rPr>
                </w:rPrChange>
              </w:rPr>
              <w:pPrChange w:id="1030" w:author="RSR" w:date="2025-08-13T10:31:00Z">
                <w:pPr>
                  <w:spacing w:before="20" w:after="20"/>
                </w:pPr>
              </w:pPrChange>
            </w:pPr>
            <w:r w:rsidRPr="00F86D6B">
              <w:rPr>
                <w:rFonts w:ascii="Times New Roman" w:eastAsia="Times New Roman" w:hAnsi="Times New Roman" w:cs="Times New Roman"/>
                <w:color w:val="000000"/>
                <w:rPrChange w:id="1031" w:author="RSR" w:date="2025-08-13T10:31:00Z">
                  <w:rPr>
                    <w:rFonts w:ascii="Times New Roman" w:eastAsia="Times New Roman" w:hAnsi="Times New Roman" w:cs="Times New Roman"/>
                    <w:noProof/>
                    <w:color w:val="000000"/>
                    <w:sz w:val="20"/>
                  </w:rPr>
                </w:rPrChange>
              </w:rPr>
              <w:t>R.9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41EF2FF5" w14:textId="77777777" w:rsidR="009C0114" w:rsidRPr="00F86D6B" w:rsidRDefault="009C0114">
            <w:pPr>
              <w:spacing w:after="0" w:line="276" w:lineRule="auto"/>
              <w:jc w:val="both"/>
              <w:rPr>
                <w:rFonts w:ascii="Times New Roman" w:hAnsi="Times New Roman" w:cs="Times New Roman"/>
                <w:color w:val="000000"/>
                <w:rPrChange w:id="1032" w:author="RSR" w:date="2025-08-13T10:31:00Z">
                  <w:rPr>
                    <w:color w:val="000000"/>
                    <w:sz w:val="20"/>
                  </w:rPr>
                </w:rPrChange>
              </w:rPr>
              <w:pPrChange w:id="1033" w:author="RSR" w:date="2025-08-13T10:31:00Z">
                <w:pPr>
                  <w:spacing w:before="20" w:after="20"/>
                </w:pPr>
              </w:pPrChange>
            </w:pPr>
            <w:r w:rsidRPr="00F86D6B">
              <w:rPr>
                <w:rFonts w:ascii="Times New Roman" w:eastAsia="Times New Roman" w:hAnsi="Times New Roman" w:cs="Times New Roman"/>
                <w:color w:val="000000"/>
                <w:rPrChange w:id="1034" w:author="RSR" w:date="2025-08-13T10:31:00Z">
                  <w:rPr>
                    <w:rFonts w:ascii="Times New Roman" w:eastAsia="Times New Roman" w:hAnsi="Times New Roman" w:cs="Times New Roman"/>
                    <w:noProof/>
                    <w:color w:val="000000"/>
                    <w:sz w:val="20"/>
                  </w:rPr>
                </w:rPrChange>
              </w:rPr>
              <w:t>Не</w:t>
            </w:r>
          </w:p>
        </w:tc>
      </w:tr>
    </w:tbl>
    <w:p w14:paraId="43F63CAA" w14:textId="77777777" w:rsidR="009C0114" w:rsidRPr="00F86D6B" w:rsidRDefault="009C0114">
      <w:pPr>
        <w:spacing w:after="0" w:line="276" w:lineRule="auto"/>
        <w:jc w:val="both"/>
        <w:rPr>
          <w:rFonts w:ascii="Times New Roman" w:hAnsi="Times New Roman" w:cs="Times New Roman"/>
          <w:color w:val="000000"/>
          <w:rPrChange w:id="1035" w:author="RSR" w:date="2025-08-13T10:31:00Z">
            <w:rPr>
              <w:color w:val="000000"/>
            </w:rPr>
          </w:rPrChange>
        </w:rPr>
        <w:pPrChange w:id="1036" w:author="RSR" w:date="2025-08-13T10:31:00Z">
          <w:pPr>
            <w:spacing w:before="20" w:after="20"/>
          </w:pPr>
        </w:pPrChange>
      </w:pPr>
      <w:r w:rsidRPr="00F86D6B">
        <w:rPr>
          <w:rFonts w:ascii="Times New Roman" w:eastAsia="Times New Roman" w:hAnsi="Times New Roman" w:cs="Times New Roman"/>
          <w:color w:val="000000"/>
          <w:rPrChange w:id="1037" w:author="RSR" w:date="2025-08-13T10:31:00Z">
            <w:rPr>
              <w:rFonts w:ascii="Times New Roman" w:eastAsia="Times New Roman" w:hAnsi="Times New Roman" w:cs="Times New Roman"/>
              <w:noProof/>
              <w:color w:val="000000"/>
              <w:sz w:val="24"/>
            </w:rPr>
          </w:rPrChange>
        </w:rPr>
        <w:t>Обяснение и обосновка, свързани с размера на единичната сума</w:t>
      </w:r>
    </w:p>
    <w:p w14:paraId="58822A9C" w14:textId="77777777" w:rsidR="009C0114" w:rsidRPr="00F86D6B" w:rsidRDefault="009C0114">
      <w:pPr>
        <w:spacing w:after="0" w:line="276" w:lineRule="auto"/>
        <w:jc w:val="both"/>
        <w:rPr>
          <w:rFonts w:ascii="Times New Roman" w:hAnsi="Times New Roman" w:cs="Times New Roman"/>
          <w:color w:val="000000"/>
          <w:rPrChange w:id="1038" w:author="RSR" w:date="2025-08-13T10:31:00Z">
            <w:rPr>
              <w:color w:val="000000"/>
            </w:rPr>
          </w:rPrChange>
        </w:rPr>
        <w:pPrChange w:id="1039" w:author="RSR" w:date="2025-08-13T10:31:00Z">
          <w:pPr>
            <w:spacing w:before="20" w:after="20"/>
          </w:pPr>
        </w:pPrChange>
      </w:pPr>
      <w:r w:rsidRPr="00F86D6B">
        <w:rPr>
          <w:rFonts w:ascii="Times New Roman" w:eastAsia="Times New Roman" w:hAnsi="Times New Roman" w:cs="Times New Roman"/>
          <w:color w:val="000000"/>
          <w:rPrChange w:id="1040" w:author="RSR" w:date="2025-08-13T10:31:00Z">
            <w:rPr>
              <w:rFonts w:ascii="Times New Roman" w:eastAsia="Times New Roman" w:hAnsi="Times New Roman" w:cs="Times New Roman"/>
              <w:noProof/>
              <w:color w:val="000000"/>
              <w:sz w:val="24"/>
            </w:rPr>
          </w:rPrChange>
        </w:rPr>
        <w:t xml:space="preserve">FIN030 - Инвестиции в земеделските стопанства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4"/>
      </w:tblGrid>
      <w:tr w:rsidR="009C0114" w:rsidRPr="00F86D6B" w14:paraId="47E91EEE" w14:textId="77777777"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14A98F3F" w14:textId="77777777" w:rsidR="009C0114" w:rsidRPr="00F86D6B" w:rsidRDefault="009C0114">
            <w:pPr>
              <w:spacing w:after="0" w:line="276" w:lineRule="auto"/>
              <w:jc w:val="both"/>
              <w:rPr>
                <w:rFonts w:ascii="Times New Roman" w:hAnsi="Times New Roman" w:cs="Times New Roman"/>
                <w:rPrChange w:id="1041" w:author="RSR" w:date="2025-08-13T10:31:00Z">
                  <w:rPr/>
                </w:rPrChange>
              </w:rPr>
              <w:pPrChange w:id="1042" w:author="RSR" w:date="2025-08-13T10:31:00Z">
                <w:pPr>
                  <w:spacing w:before="40" w:after="40"/>
                </w:pPr>
              </w:pPrChange>
            </w:pPr>
            <w:r w:rsidRPr="00F86D6B">
              <w:rPr>
                <w:rFonts w:ascii="Times New Roman" w:eastAsia="Times New Roman" w:hAnsi="Times New Roman" w:cs="Times New Roman"/>
                <w:rPrChange w:id="1043" w:author="RSR" w:date="2025-08-13T10:31:00Z">
                  <w:rPr>
                    <w:rFonts w:ascii="Times New Roman" w:eastAsia="Times New Roman" w:hAnsi="Times New Roman" w:cs="Times New Roman"/>
                    <w:noProof/>
                  </w:rPr>
                </w:rPrChange>
              </w:rPr>
              <w:t>Средната стойност на финансовия инструмент е определена като 80% размер на гаранцията за кредити на бенефициенти със сключени договори с финансови посредници, за кредити за изпълнение на целите на интервенцията, включително и разходи до 5% за такси за управление към Холдинговия фонд. Предвидения среден размер на кредита (инвестиционни заеми и заеми за оборотни средства) е 300 000 евро.</w:t>
            </w:r>
          </w:p>
        </w:tc>
      </w:tr>
    </w:tbl>
    <w:p w14:paraId="55546F65" w14:textId="77777777" w:rsidR="009C0114" w:rsidRPr="00F86D6B" w:rsidRDefault="009C0114">
      <w:pPr>
        <w:spacing w:after="0" w:line="276" w:lineRule="auto"/>
        <w:jc w:val="both"/>
        <w:rPr>
          <w:rFonts w:ascii="Times New Roman" w:hAnsi="Times New Roman" w:cs="Times New Roman"/>
          <w:color w:val="000000"/>
          <w:rPrChange w:id="1044" w:author="RSR" w:date="2025-08-13T10:31:00Z">
            <w:rPr>
              <w:color w:val="000000"/>
            </w:rPr>
          </w:rPrChange>
        </w:rPr>
        <w:pPrChange w:id="1045" w:author="RSR" w:date="2025-08-13T10:31:00Z">
          <w:pPr>
            <w:spacing w:before="20" w:after="20"/>
          </w:pPr>
        </w:pPrChange>
      </w:pPr>
      <w:r w:rsidRPr="00F86D6B">
        <w:rPr>
          <w:rFonts w:ascii="Times New Roman" w:eastAsia="Times New Roman" w:hAnsi="Times New Roman" w:cs="Times New Roman"/>
          <w:color w:val="000000"/>
          <w:rPrChange w:id="1046" w:author="RSR" w:date="2025-08-13T10:31:00Z">
            <w:rPr>
              <w:rFonts w:ascii="Times New Roman" w:eastAsia="Times New Roman" w:hAnsi="Times New Roman" w:cs="Times New Roman"/>
              <w:noProof/>
              <w:color w:val="000000"/>
              <w:sz w:val="24"/>
            </w:rPr>
          </w:rPrChange>
        </w:rPr>
        <w:t>XCO30 - Подпомагане на земеделски стопанства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4"/>
      </w:tblGrid>
      <w:tr w:rsidR="009C0114" w:rsidRPr="00F86D6B" w14:paraId="42BDFCE5" w14:textId="77777777"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234254DA" w14:textId="77777777" w:rsidR="009C0114" w:rsidRPr="00F86D6B" w:rsidRDefault="009C0114">
            <w:pPr>
              <w:spacing w:after="0" w:line="276" w:lineRule="auto"/>
              <w:jc w:val="both"/>
              <w:rPr>
                <w:rFonts w:ascii="Times New Roman" w:hAnsi="Times New Roman" w:cs="Times New Roman"/>
                <w:rPrChange w:id="1047" w:author="RSR" w:date="2025-08-13T10:31:00Z">
                  <w:rPr/>
                </w:rPrChange>
              </w:rPr>
              <w:pPrChange w:id="1048" w:author="RSR" w:date="2025-08-13T10:31:00Z">
                <w:pPr>
                  <w:spacing w:before="40" w:after="40"/>
                </w:pPr>
              </w:pPrChange>
            </w:pPr>
            <w:r w:rsidRPr="00F86D6B">
              <w:rPr>
                <w:rFonts w:ascii="Times New Roman" w:eastAsia="Times New Roman" w:hAnsi="Times New Roman" w:cs="Times New Roman"/>
                <w:rPrChange w:id="1049" w:author="RSR" w:date="2025-08-13T10:31:00Z">
                  <w:rPr>
                    <w:rFonts w:ascii="Times New Roman" w:eastAsia="Times New Roman" w:hAnsi="Times New Roman" w:cs="Times New Roman"/>
                    <w:noProof/>
                  </w:rPr>
                </w:rPrChange>
              </w:rPr>
              <w:t>Средната стойност на финансовата помощ за едно проектно предложение е базирана на данни от прилагането през предходните програмни периоди, като са отчетени максималните нива на разходите за отделните проекти в настоящата интервенция в сравнение със сходни такива прилагани през предходните периоди. Максималните нива на подпомагане и размера на разходите за отделните проекти са намалени в сравнение с предоставяните такива в рамките на ПРСР 2014-2020. При определяне на средния единичен размер на разходите средната стойност е съобразена и с възможните увеличения на разходите в рамките на програмния период.</w:t>
            </w:r>
          </w:p>
        </w:tc>
      </w:tr>
    </w:tbl>
    <w:p w14:paraId="11A40F8E" w14:textId="77777777" w:rsidR="00B806F7" w:rsidRPr="00F86D6B" w:rsidRDefault="00C908CC">
      <w:pPr>
        <w:spacing w:after="0" w:line="276" w:lineRule="auto"/>
        <w:jc w:val="both"/>
        <w:rPr>
          <w:rFonts w:ascii="Times New Roman" w:hAnsi="Times New Roman" w:cs="Times New Roman"/>
          <w:rPrChange w:id="1050" w:author="RSR" w:date="2025-08-13T10:31:00Z">
            <w:rPr/>
          </w:rPrChange>
        </w:rPr>
        <w:pPrChange w:id="1051" w:author="RSR" w:date="2025-08-13T10:31:00Z">
          <w:pPr/>
        </w:pPrChange>
      </w:pPr>
    </w:p>
    <w:sectPr w:rsidR="00B806F7" w:rsidRPr="00F86D6B" w:rsidSect="009C0114">
      <w:pgSz w:w="16838" w:h="11906" w:orient="landscape"/>
      <w:pgMar w:top="709"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00C400" w14:textId="77777777" w:rsidR="002A7336" w:rsidRDefault="002A7336" w:rsidP="007D568F">
      <w:pPr>
        <w:spacing w:after="0" w:line="240" w:lineRule="auto"/>
      </w:pPr>
      <w:r>
        <w:separator/>
      </w:r>
    </w:p>
  </w:endnote>
  <w:endnote w:type="continuationSeparator" w:id="0">
    <w:p w14:paraId="2BCCB749" w14:textId="77777777" w:rsidR="002A7336" w:rsidRDefault="002A7336" w:rsidP="007D56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40" w:type="dxa"/>
      <w:tblLook w:val="04A0" w:firstRow="1" w:lastRow="0" w:firstColumn="1" w:lastColumn="0" w:noHBand="0" w:noVBand="1"/>
    </w:tblPr>
    <w:tblGrid>
      <w:gridCol w:w="3418"/>
      <w:gridCol w:w="3417"/>
      <w:gridCol w:w="3415"/>
    </w:tblGrid>
    <w:tr w:rsidR="007D568F" w14:paraId="5524C9B9" w14:textId="77777777" w:rsidTr="00692C5C">
      <w:trPr>
        <w:trHeight w:val="240"/>
        <w:tblHeader/>
      </w:trPr>
      <w:tc>
        <w:tcPr>
          <w:tcW w:w="1667" w:type="pct"/>
          <w:shd w:val="clear" w:color="auto" w:fill="FFFFFF"/>
          <w:tcMar>
            <w:top w:w="20" w:type="dxa"/>
            <w:left w:w="100" w:type="dxa"/>
            <w:bottom w:w="20" w:type="dxa"/>
            <w:right w:w="100" w:type="dxa"/>
          </w:tcMar>
        </w:tcPr>
        <w:p w14:paraId="77528F6B" w14:textId="77777777" w:rsidR="007D568F" w:rsidRDefault="007D568F" w:rsidP="007D568F">
          <w:pPr>
            <w:rPr>
              <w:b/>
              <w:color w:val="000000"/>
            </w:rPr>
          </w:pPr>
          <w:r>
            <w:rPr>
              <w:rFonts w:ascii="Times New Roman" w:eastAsia="Times New Roman" w:hAnsi="Times New Roman" w:cs="Times New Roman"/>
              <w:b/>
              <w:noProof/>
              <w:color w:val="000000"/>
              <w:sz w:val="32"/>
            </w:rPr>
            <w:t>BG</w:t>
          </w:r>
        </w:p>
      </w:tc>
      <w:tc>
        <w:tcPr>
          <w:tcW w:w="1667" w:type="pct"/>
          <w:shd w:val="clear" w:color="auto" w:fill="FFFFFF"/>
          <w:tcMar>
            <w:top w:w="20" w:type="dxa"/>
            <w:left w:w="100" w:type="dxa"/>
            <w:bottom w:w="20" w:type="dxa"/>
            <w:right w:w="100" w:type="dxa"/>
          </w:tcMar>
        </w:tcPr>
        <w:p w14:paraId="3554F9FA" w14:textId="2BCB5ED4" w:rsidR="007D568F" w:rsidRDefault="007D568F" w:rsidP="007D568F">
          <w:pPr>
            <w:jc w:val="center"/>
            <w:rPr>
              <w:b/>
              <w:color w:val="000000"/>
              <w:sz w:val="32"/>
            </w:rPr>
          </w:pPr>
          <w:r>
            <w:rPr>
              <w:b/>
              <w:color w:val="000000"/>
            </w:rPr>
            <w:fldChar w:fldCharType="begin"/>
          </w:r>
          <w:r>
            <w:rPr>
              <w:rFonts w:ascii="Times New Roman" w:eastAsia="Times New Roman" w:hAnsi="Times New Roman" w:cs="Times New Roman"/>
              <w:b/>
              <w:noProof/>
              <w:color w:val="000000"/>
              <w:sz w:val="24"/>
            </w:rPr>
            <w:instrText>PAGE</w:instrText>
          </w:r>
          <w:r>
            <w:rPr>
              <w:b/>
              <w:color w:val="000000"/>
            </w:rPr>
            <w:fldChar w:fldCharType="separate"/>
          </w:r>
          <w:r w:rsidR="00C908CC">
            <w:rPr>
              <w:rFonts w:ascii="Times New Roman" w:eastAsia="Times New Roman" w:hAnsi="Times New Roman" w:cs="Times New Roman"/>
              <w:b/>
              <w:noProof/>
              <w:color w:val="000000"/>
              <w:sz w:val="24"/>
            </w:rPr>
            <w:t>1127</w:t>
          </w:r>
          <w:r>
            <w:rPr>
              <w:b/>
              <w:color w:val="000000"/>
            </w:rPr>
            <w:fldChar w:fldCharType="end"/>
          </w:r>
        </w:p>
      </w:tc>
      <w:tc>
        <w:tcPr>
          <w:tcW w:w="1667" w:type="pct"/>
          <w:shd w:val="clear" w:color="auto" w:fill="FFFFFF"/>
          <w:tcMar>
            <w:top w:w="20" w:type="dxa"/>
            <w:left w:w="100" w:type="dxa"/>
            <w:bottom w:w="20" w:type="dxa"/>
            <w:right w:w="100" w:type="dxa"/>
          </w:tcMar>
        </w:tcPr>
        <w:p w14:paraId="1806BA46" w14:textId="77777777" w:rsidR="007D568F" w:rsidRDefault="007D568F" w:rsidP="007D568F">
          <w:pPr>
            <w:jc w:val="right"/>
            <w:rPr>
              <w:b/>
              <w:color w:val="000000"/>
              <w:sz w:val="32"/>
            </w:rPr>
          </w:pPr>
          <w:r>
            <w:rPr>
              <w:rFonts w:ascii="Times New Roman" w:eastAsia="Times New Roman" w:hAnsi="Times New Roman" w:cs="Times New Roman"/>
              <w:b/>
              <w:noProof/>
              <w:color w:val="000000"/>
              <w:sz w:val="32"/>
            </w:rPr>
            <w:t>BG</w:t>
          </w:r>
        </w:p>
      </w:tc>
    </w:tr>
  </w:tbl>
  <w:p w14:paraId="7F5BA42E" w14:textId="77777777" w:rsidR="007D568F" w:rsidRDefault="007D568F" w:rsidP="007D56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4FC745" w14:textId="77777777" w:rsidR="002A7336" w:rsidRDefault="002A7336" w:rsidP="007D568F">
      <w:pPr>
        <w:spacing w:after="0" w:line="240" w:lineRule="auto"/>
      </w:pPr>
      <w:r>
        <w:separator/>
      </w:r>
    </w:p>
  </w:footnote>
  <w:footnote w:type="continuationSeparator" w:id="0">
    <w:p w14:paraId="0D5BDB33" w14:textId="77777777" w:rsidR="002A7336" w:rsidRDefault="002A7336" w:rsidP="007D568F">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SR">
    <w15:presenceInfo w15:providerId="None" w15:userId="RSR"/>
  </w15:person>
  <w15:person w15:author="Elena A. Ivanova">
    <w15:presenceInfo w15:providerId="AD" w15:userId="S-1-5-21-3673932534-3318588094-701912851-37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trackRevisions/>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114"/>
    <w:rsid w:val="00073C50"/>
    <w:rsid w:val="000A0CC5"/>
    <w:rsid w:val="000B535C"/>
    <w:rsid w:val="000E63B6"/>
    <w:rsid w:val="0013347F"/>
    <w:rsid w:val="001A5467"/>
    <w:rsid w:val="001E3A4F"/>
    <w:rsid w:val="001E5162"/>
    <w:rsid w:val="002A7336"/>
    <w:rsid w:val="002C0317"/>
    <w:rsid w:val="002C3E6C"/>
    <w:rsid w:val="00404079"/>
    <w:rsid w:val="004057A3"/>
    <w:rsid w:val="0046478B"/>
    <w:rsid w:val="00511816"/>
    <w:rsid w:val="00564346"/>
    <w:rsid w:val="005E122C"/>
    <w:rsid w:val="005E56CD"/>
    <w:rsid w:val="006556B4"/>
    <w:rsid w:val="006630CF"/>
    <w:rsid w:val="006A393A"/>
    <w:rsid w:val="006A729D"/>
    <w:rsid w:val="006B3441"/>
    <w:rsid w:val="007D568F"/>
    <w:rsid w:val="0081271D"/>
    <w:rsid w:val="00833357"/>
    <w:rsid w:val="00840989"/>
    <w:rsid w:val="00881211"/>
    <w:rsid w:val="008D0AD7"/>
    <w:rsid w:val="008D40F5"/>
    <w:rsid w:val="00940F79"/>
    <w:rsid w:val="0098238E"/>
    <w:rsid w:val="009A7CCD"/>
    <w:rsid w:val="009C0114"/>
    <w:rsid w:val="00A75DFF"/>
    <w:rsid w:val="00AB2558"/>
    <w:rsid w:val="00B80308"/>
    <w:rsid w:val="00BC7472"/>
    <w:rsid w:val="00BF6CA3"/>
    <w:rsid w:val="00C157CD"/>
    <w:rsid w:val="00C865D9"/>
    <w:rsid w:val="00C908CC"/>
    <w:rsid w:val="00CC0B72"/>
    <w:rsid w:val="00CD2FE3"/>
    <w:rsid w:val="00D34800"/>
    <w:rsid w:val="00D36072"/>
    <w:rsid w:val="00D7392F"/>
    <w:rsid w:val="00DA4F06"/>
    <w:rsid w:val="00E00BC2"/>
    <w:rsid w:val="00E04AA3"/>
    <w:rsid w:val="00E47466"/>
    <w:rsid w:val="00E56777"/>
    <w:rsid w:val="00E574C7"/>
    <w:rsid w:val="00EA3272"/>
    <w:rsid w:val="00ED030B"/>
    <w:rsid w:val="00EE270E"/>
    <w:rsid w:val="00F512DB"/>
    <w:rsid w:val="00F86D6B"/>
    <w:rsid w:val="00F94431"/>
    <w:rsid w:val="00FD13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B98FC42"/>
  <w15:chartTrackingRefBased/>
  <w15:docId w15:val="{D062BE7B-102E-47D2-8A98-544F46E63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bg-BG"/>
    </w:rPr>
  </w:style>
  <w:style w:type="paragraph" w:styleId="Heading4">
    <w:name w:val="heading 4"/>
    <w:basedOn w:val="Normal"/>
    <w:next w:val="Normal"/>
    <w:link w:val="Heading4Char"/>
    <w:qFormat/>
    <w:rsid w:val="009C0114"/>
    <w:pPr>
      <w:keepNext/>
      <w:spacing w:before="240" w:after="60" w:line="240" w:lineRule="auto"/>
      <w:outlineLvl w:val="3"/>
    </w:pPr>
    <w:rPr>
      <w:rFonts w:ascii="Times New Roman" w:eastAsia="Times New Roman" w:hAnsi="Times New Roman" w:cs="Times New Roman"/>
      <w:b/>
      <w:bCs/>
      <w:sz w:val="28"/>
      <w:szCs w:val="28"/>
      <w:lang w:val="en-US"/>
    </w:rPr>
  </w:style>
  <w:style w:type="paragraph" w:styleId="Heading5">
    <w:name w:val="heading 5"/>
    <w:basedOn w:val="Normal"/>
    <w:next w:val="Normal"/>
    <w:link w:val="Heading5Char"/>
    <w:qFormat/>
    <w:rsid w:val="009C0114"/>
    <w:pPr>
      <w:spacing w:before="240" w:after="60" w:line="240" w:lineRule="auto"/>
      <w:outlineLvl w:val="4"/>
    </w:pPr>
    <w:rPr>
      <w:rFonts w:ascii="Times New Roman" w:eastAsia="Times New Roman" w:hAnsi="Times New Roman" w:cs="Times New Roman"/>
      <w:b/>
      <w:bCs/>
      <w:i/>
      <w:iCs/>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C0114"/>
    <w:rPr>
      <w:rFonts w:ascii="Times New Roman" w:eastAsia="Times New Roman" w:hAnsi="Times New Roman" w:cs="Times New Roman"/>
      <w:b/>
      <w:bCs/>
      <w:sz w:val="28"/>
      <w:szCs w:val="28"/>
      <w:lang w:val="en-US"/>
    </w:rPr>
  </w:style>
  <w:style w:type="character" w:customStyle="1" w:styleId="Heading5Char">
    <w:name w:val="Heading 5 Char"/>
    <w:basedOn w:val="DefaultParagraphFont"/>
    <w:link w:val="Heading5"/>
    <w:rsid w:val="009C0114"/>
    <w:rPr>
      <w:rFonts w:ascii="Times New Roman" w:eastAsia="Times New Roman" w:hAnsi="Times New Roman" w:cs="Times New Roman"/>
      <w:b/>
      <w:bCs/>
      <w:i/>
      <w:iCs/>
      <w:sz w:val="26"/>
      <w:szCs w:val="26"/>
      <w:lang w:val="en-US"/>
    </w:rPr>
  </w:style>
  <w:style w:type="paragraph" w:styleId="Header">
    <w:name w:val="header"/>
    <w:basedOn w:val="Normal"/>
    <w:link w:val="HeaderChar"/>
    <w:uiPriority w:val="99"/>
    <w:unhideWhenUsed/>
    <w:rsid w:val="007D568F"/>
    <w:pPr>
      <w:tabs>
        <w:tab w:val="center" w:pos="4536"/>
        <w:tab w:val="right" w:pos="9072"/>
      </w:tabs>
      <w:spacing w:after="0" w:line="240" w:lineRule="auto"/>
    </w:pPr>
  </w:style>
  <w:style w:type="character" w:customStyle="1" w:styleId="HeaderChar">
    <w:name w:val="Header Char"/>
    <w:basedOn w:val="DefaultParagraphFont"/>
    <w:link w:val="Header"/>
    <w:uiPriority w:val="99"/>
    <w:rsid w:val="007D568F"/>
    <w:rPr>
      <w:lang w:val="bg-BG"/>
    </w:rPr>
  </w:style>
  <w:style w:type="paragraph" w:styleId="Footer">
    <w:name w:val="footer"/>
    <w:basedOn w:val="Normal"/>
    <w:link w:val="FooterChar"/>
    <w:uiPriority w:val="99"/>
    <w:unhideWhenUsed/>
    <w:rsid w:val="007D568F"/>
    <w:pPr>
      <w:tabs>
        <w:tab w:val="center" w:pos="4536"/>
        <w:tab w:val="right" w:pos="9072"/>
      </w:tabs>
      <w:spacing w:after="0" w:line="240" w:lineRule="auto"/>
    </w:pPr>
  </w:style>
  <w:style w:type="character" w:customStyle="1" w:styleId="FooterChar">
    <w:name w:val="Footer Char"/>
    <w:basedOn w:val="DefaultParagraphFont"/>
    <w:link w:val="Footer"/>
    <w:uiPriority w:val="99"/>
    <w:rsid w:val="007D568F"/>
    <w:rPr>
      <w:lang w:val="bg-BG"/>
    </w:rPr>
  </w:style>
  <w:style w:type="character" w:styleId="CommentReference">
    <w:name w:val="annotation reference"/>
    <w:basedOn w:val="DefaultParagraphFont"/>
    <w:uiPriority w:val="99"/>
    <w:semiHidden/>
    <w:unhideWhenUsed/>
    <w:rsid w:val="0046478B"/>
    <w:rPr>
      <w:sz w:val="16"/>
      <w:szCs w:val="16"/>
    </w:rPr>
  </w:style>
  <w:style w:type="paragraph" w:styleId="CommentText">
    <w:name w:val="annotation text"/>
    <w:basedOn w:val="Normal"/>
    <w:link w:val="CommentTextChar"/>
    <w:uiPriority w:val="99"/>
    <w:semiHidden/>
    <w:unhideWhenUsed/>
    <w:rsid w:val="0046478B"/>
    <w:pPr>
      <w:spacing w:line="240" w:lineRule="auto"/>
    </w:pPr>
    <w:rPr>
      <w:sz w:val="20"/>
      <w:szCs w:val="20"/>
    </w:rPr>
  </w:style>
  <w:style w:type="character" w:customStyle="1" w:styleId="CommentTextChar">
    <w:name w:val="Comment Text Char"/>
    <w:basedOn w:val="DefaultParagraphFont"/>
    <w:link w:val="CommentText"/>
    <w:uiPriority w:val="99"/>
    <w:semiHidden/>
    <w:rsid w:val="0046478B"/>
    <w:rPr>
      <w:sz w:val="20"/>
      <w:szCs w:val="20"/>
      <w:lang w:val="bg-BG"/>
    </w:rPr>
  </w:style>
  <w:style w:type="paragraph" w:styleId="CommentSubject">
    <w:name w:val="annotation subject"/>
    <w:basedOn w:val="CommentText"/>
    <w:next w:val="CommentText"/>
    <w:link w:val="CommentSubjectChar"/>
    <w:uiPriority w:val="99"/>
    <w:semiHidden/>
    <w:unhideWhenUsed/>
    <w:rsid w:val="0046478B"/>
    <w:rPr>
      <w:b/>
      <w:bCs/>
    </w:rPr>
  </w:style>
  <w:style w:type="character" w:customStyle="1" w:styleId="CommentSubjectChar">
    <w:name w:val="Comment Subject Char"/>
    <w:basedOn w:val="CommentTextChar"/>
    <w:link w:val="CommentSubject"/>
    <w:uiPriority w:val="99"/>
    <w:semiHidden/>
    <w:rsid w:val="0046478B"/>
    <w:rPr>
      <w:b/>
      <w:bCs/>
      <w:sz w:val="20"/>
      <w:szCs w:val="20"/>
      <w:lang w:val="bg-BG"/>
    </w:rPr>
  </w:style>
  <w:style w:type="paragraph" w:styleId="Revision">
    <w:name w:val="Revision"/>
    <w:hidden/>
    <w:uiPriority w:val="99"/>
    <w:semiHidden/>
    <w:rsid w:val="0046478B"/>
    <w:pPr>
      <w:spacing w:after="0" w:line="240" w:lineRule="auto"/>
    </w:pPr>
    <w:rPr>
      <w:lang w:val="bg-BG"/>
    </w:rPr>
  </w:style>
  <w:style w:type="paragraph" w:styleId="BalloonText">
    <w:name w:val="Balloon Text"/>
    <w:basedOn w:val="Normal"/>
    <w:link w:val="BalloonTextChar"/>
    <w:uiPriority w:val="99"/>
    <w:semiHidden/>
    <w:unhideWhenUsed/>
    <w:rsid w:val="004647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478B"/>
    <w:rPr>
      <w:rFonts w:ascii="Segoe UI" w:hAnsi="Segoe UI" w:cs="Segoe UI"/>
      <w:sz w:val="18"/>
      <w:szCs w:val="18"/>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5730</Words>
  <Characters>32667</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RSR</dc:creator>
  <cp:keywords/>
  <dc:description/>
  <cp:lastModifiedBy>Elena A. Ivanova</cp:lastModifiedBy>
  <cp:revision>2</cp:revision>
  <dcterms:created xsi:type="dcterms:W3CDTF">2025-08-20T14:03:00Z</dcterms:created>
  <dcterms:modified xsi:type="dcterms:W3CDTF">2025-08-20T14:03:00Z</dcterms:modified>
</cp:coreProperties>
</file>